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B221105" w14:textId="77777777" w:rsidTr="008F7AF4">
        <w:tc>
          <w:tcPr>
            <w:tcW w:w="4613" w:type="dxa"/>
          </w:tcPr>
          <w:p w14:paraId="7B221101" w14:textId="77777777" w:rsidR="0070684C" w:rsidRPr="0070684C" w:rsidRDefault="0070684C" w:rsidP="000B5163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282EE83F" w14:textId="77777777" w:rsidR="0070684C" w:rsidRDefault="00CD3E8C" w:rsidP="00B3097A">
            <w:pPr>
              <w:widowControl/>
              <w:suppressAutoHyphens w:val="0"/>
              <w:spacing w:line="240" w:lineRule="auto"/>
              <w:jc w:val="right"/>
            </w:pPr>
            <w:r w:rsidRPr="00CD3E8C">
              <w:t xml:space="preserve">Lisa </w:t>
            </w:r>
            <w:r w:rsidR="00F40DC2">
              <w:t>1</w:t>
            </w:r>
          </w:p>
          <w:p w14:paraId="7B221104" w14:textId="5A594BB6" w:rsidR="00F40DC2" w:rsidRPr="00CD3E8C" w:rsidRDefault="00F40DC2" w:rsidP="00B3097A">
            <w:pPr>
              <w:widowControl/>
              <w:suppressAutoHyphens w:val="0"/>
              <w:spacing w:line="240" w:lineRule="auto"/>
              <w:jc w:val="right"/>
            </w:pPr>
            <w:r>
              <w:t>toetuslepingu juurde</w:t>
            </w:r>
          </w:p>
        </w:tc>
      </w:tr>
    </w:tbl>
    <w:p w14:paraId="7B22110C" w14:textId="26921C51" w:rsidR="008145F3" w:rsidRDefault="008145F3" w:rsidP="0084562D">
      <w:pPr>
        <w:widowControl/>
        <w:suppressAutoHyphens w:val="0"/>
        <w:spacing w:line="240" w:lineRule="auto"/>
        <w:jc w:val="left"/>
      </w:pPr>
    </w:p>
    <w:p w14:paraId="44864589" w14:textId="7D53D7C7" w:rsidR="000B5163" w:rsidRDefault="000B5163" w:rsidP="000B5163">
      <w:pPr>
        <w:widowControl/>
        <w:suppressAutoHyphens w:val="0"/>
        <w:spacing w:line="240" w:lineRule="auto"/>
        <w:jc w:val="center"/>
        <w:rPr>
          <w:kern w:val="2"/>
        </w:rPr>
      </w:pPr>
      <w:r>
        <w:rPr>
          <w:noProof/>
          <w:lang w:eastAsia="et-EE" w:bidi="ar-SA"/>
        </w:rPr>
        <w:drawing>
          <wp:inline distT="0" distB="0" distL="0" distR="0" wp14:anchorId="6FE63B9F" wp14:editId="1F09DCDE">
            <wp:extent cx="819150" cy="54867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81" cy="5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AF4">
        <w:rPr>
          <w:kern w:val="2"/>
        </w:rPr>
        <w:t xml:space="preserve">      </w:t>
      </w:r>
      <w:r>
        <w:rPr>
          <w:noProof/>
          <w:lang w:eastAsia="et-EE" w:bidi="ar-SA"/>
        </w:rPr>
        <w:drawing>
          <wp:inline distT="0" distB="0" distL="0" distR="0" wp14:anchorId="6E8A23A4" wp14:editId="61DB129A">
            <wp:extent cx="1543050" cy="6186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62" cy="622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96D35" w14:textId="77777777" w:rsidR="000B5163" w:rsidRDefault="000B5163" w:rsidP="000B5163">
      <w:pPr>
        <w:jc w:val="center"/>
        <w:rPr>
          <w:b/>
          <w:bCs/>
        </w:rPr>
      </w:pPr>
    </w:p>
    <w:p w14:paraId="63ED74CE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Varjupaiga-, Rän</w:t>
      </w:r>
      <w:r>
        <w:rPr>
          <w:b/>
          <w:sz w:val="28"/>
          <w:szCs w:val="28"/>
        </w:rPr>
        <w:t>de- ja Integratsioonifond</w:t>
      </w:r>
    </w:p>
    <w:p w14:paraId="27A6EAFD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</w:p>
    <w:p w14:paraId="4991B1D1" w14:textId="77777777" w:rsidR="000B5163" w:rsidRPr="002B6780" w:rsidRDefault="000B5163" w:rsidP="000B5163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755F8AD2" w14:textId="77777777" w:rsidR="000B5163" w:rsidRPr="002B6780" w:rsidRDefault="000B5163" w:rsidP="000B5163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8647"/>
      </w:tblGrid>
      <w:tr w:rsidR="000B5163" w:rsidRPr="002B6780" w14:paraId="0BCA183E" w14:textId="77777777" w:rsidTr="008F7AF4">
        <w:tc>
          <w:tcPr>
            <w:tcW w:w="5240" w:type="dxa"/>
            <w:shd w:val="clear" w:color="auto" w:fill="E0E0E0"/>
            <w:hideMark/>
          </w:tcPr>
          <w:p w14:paraId="6D5D89B4" w14:textId="77777777" w:rsidR="000B5163" w:rsidRPr="002B6780" w:rsidRDefault="000B5163" w:rsidP="00F87BC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8647" w:type="dxa"/>
          </w:tcPr>
          <w:p w14:paraId="3878C27D" w14:textId="30AEB3A8" w:rsidR="000B5163" w:rsidRPr="00D058FD" w:rsidRDefault="0016377F" w:rsidP="00F87BCF">
            <w:pPr>
              <w:spacing w:line="276" w:lineRule="auto"/>
              <w:rPr>
                <w:b/>
              </w:rPr>
            </w:pPr>
            <w:r w:rsidRPr="0016377F">
              <w:rPr>
                <w:b/>
                <w:bCs/>
              </w:rPr>
              <w:t>Rahvusvaheline Migratsiooniorganisatsioon (IOM), Eesti esindus</w:t>
            </w:r>
          </w:p>
        </w:tc>
      </w:tr>
      <w:tr w:rsidR="000B5163" w:rsidRPr="002B6780" w14:paraId="0A8F2030" w14:textId="77777777" w:rsidTr="008F7AF4">
        <w:tc>
          <w:tcPr>
            <w:tcW w:w="5240" w:type="dxa"/>
            <w:shd w:val="clear" w:color="auto" w:fill="E0E0E0"/>
            <w:hideMark/>
          </w:tcPr>
          <w:p w14:paraId="6310CC67" w14:textId="77777777" w:rsidR="000B5163" w:rsidRPr="002B6780" w:rsidRDefault="000B5163" w:rsidP="00F87BCF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8647" w:type="dxa"/>
          </w:tcPr>
          <w:p w14:paraId="167E6902" w14:textId="477EF631" w:rsidR="000B5163" w:rsidRPr="00D058FD" w:rsidRDefault="0016377F" w:rsidP="0016377F">
            <w:pPr>
              <w:outlineLvl w:val="0"/>
            </w:pPr>
            <w:r w:rsidRPr="00AA3C24">
              <w:rPr>
                <w:szCs w:val="20"/>
              </w:rPr>
              <w:t>Vabatahtlik toetatud tagasipöördumine ja reintegratsioon Eestis</w:t>
            </w:r>
          </w:p>
        </w:tc>
      </w:tr>
      <w:tr w:rsidR="000B5163" w:rsidRPr="002B6780" w14:paraId="1CEC9808" w14:textId="77777777" w:rsidTr="008F7AF4">
        <w:trPr>
          <w:trHeight w:val="108"/>
        </w:trPr>
        <w:tc>
          <w:tcPr>
            <w:tcW w:w="5240" w:type="dxa"/>
            <w:shd w:val="clear" w:color="auto" w:fill="E0E0E0"/>
            <w:hideMark/>
          </w:tcPr>
          <w:p w14:paraId="2FD2763B" w14:textId="77777777" w:rsidR="000B5163" w:rsidRPr="002B6780" w:rsidRDefault="000B5163" w:rsidP="00F87BCF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8647" w:type="dxa"/>
          </w:tcPr>
          <w:p w14:paraId="380E7007" w14:textId="2029C7C9" w:rsidR="000B5163" w:rsidRPr="00DF4A9A" w:rsidRDefault="00DF4A9A" w:rsidP="00F87BC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AMIF2020-16</w:t>
            </w:r>
          </w:p>
        </w:tc>
      </w:tr>
      <w:tr w:rsidR="000B5163" w:rsidRPr="002B6780" w14:paraId="0F9D9FFA" w14:textId="77777777" w:rsidTr="008F7AF4">
        <w:trPr>
          <w:trHeight w:val="108"/>
        </w:trPr>
        <w:tc>
          <w:tcPr>
            <w:tcW w:w="5240" w:type="dxa"/>
            <w:shd w:val="clear" w:color="auto" w:fill="E0E0E0"/>
          </w:tcPr>
          <w:p w14:paraId="3B913C6E" w14:textId="77777777" w:rsidR="000B5163" w:rsidRDefault="000B5163" w:rsidP="00F87BCF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(pp.kk.aa</w:t>
            </w:r>
            <w:r>
              <w:rPr>
                <w:b/>
                <w:i/>
                <w:sz w:val="20"/>
              </w:rPr>
              <w:t>–</w:t>
            </w:r>
            <w:r w:rsidRPr="00414A5D">
              <w:rPr>
                <w:b/>
                <w:i/>
                <w:sz w:val="20"/>
              </w:rPr>
              <w:t>pp.kk.aa)</w:t>
            </w:r>
          </w:p>
        </w:tc>
        <w:tc>
          <w:tcPr>
            <w:tcW w:w="8647" w:type="dxa"/>
          </w:tcPr>
          <w:p w14:paraId="4DC8136A" w14:textId="107C36CB" w:rsidR="000B5163" w:rsidRPr="002B6780" w:rsidRDefault="0016377F" w:rsidP="00F87BCF">
            <w:pPr>
              <w:spacing w:line="276" w:lineRule="auto"/>
            </w:pPr>
            <w:r w:rsidRPr="0016377F">
              <w:rPr>
                <w:bCs/>
              </w:rPr>
              <w:t>01.01.2021</w:t>
            </w:r>
            <w:r w:rsidR="00DF4A9A">
              <w:rPr>
                <w:bCs/>
              </w:rPr>
              <w:t>–</w:t>
            </w:r>
            <w:ins w:id="0" w:author="DISLIS Martin" w:date="2023-11-13T17:02:00Z">
              <w:r w:rsidR="00D34967">
                <w:rPr>
                  <w:bCs/>
                </w:rPr>
                <w:t>31.12</w:t>
              </w:r>
            </w:ins>
            <w:del w:id="1" w:author="DISLIS Martin" w:date="2023-11-13T17:02:00Z">
              <w:r w:rsidR="00F67214" w:rsidDel="00D34967">
                <w:rPr>
                  <w:bCs/>
                </w:rPr>
                <w:delText>30.</w:delText>
              </w:r>
              <w:r w:rsidR="00DF4A9A" w:rsidDel="00D34967">
                <w:rPr>
                  <w:bCs/>
                </w:rPr>
                <w:delText>11</w:delText>
              </w:r>
            </w:del>
            <w:r w:rsidRPr="0016377F">
              <w:rPr>
                <w:bCs/>
              </w:rPr>
              <w:t>.202</w:t>
            </w:r>
            <w:r w:rsidR="00F67214">
              <w:rPr>
                <w:bCs/>
              </w:rPr>
              <w:t>3</w:t>
            </w:r>
          </w:p>
        </w:tc>
      </w:tr>
      <w:tr w:rsidR="000B5163" w:rsidRPr="002B6780" w14:paraId="0ED93547" w14:textId="77777777" w:rsidTr="008F7AF4">
        <w:tblPrEx>
          <w:tblLook w:val="0000" w:firstRow="0" w:lastRow="0" w:firstColumn="0" w:lastColumn="0" w:noHBand="0" w:noVBand="0"/>
        </w:tblPrEx>
        <w:tc>
          <w:tcPr>
            <w:tcW w:w="5240" w:type="dxa"/>
            <w:shd w:val="clear" w:color="auto" w:fill="E0E0E0"/>
            <w:vAlign w:val="center"/>
          </w:tcPr>
          <w:p w14:paraId="2D0F04D3" w14:textId="77777777" w:rsidR="000B5163" w:rsidRPr="002B6780" w:rsidRDefault="000B5163" w:rsidP="00F87BCF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3438E5AD" w14:textId="77777777" w:rsidR="000B5163" w:rsidRPr="002B6780" w:rsidRDefault="000B5163" w:rsidP="00F87BCF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14:paraId="05CFDB38" w14:textId="596D48B3" w:rsidR="000B5163" w:rsidRPr="002B6780" w:rsidRDefault="00D34967" w:rsidP="00F87BCF">
            <w:pPr>
              <w:spacing w:before="100" w:beforeAutospacing="1" w:after="100" w:afterAutospacing="1"/>
              <w:jc w:val="left"/>
            </w:pPr>
            <w:sdt>
              <w:sdtPr>
                <w:id w:val="179656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Euroopa ühine varjupaigasüsteem</w:t>
            </w:r>
          </w:p>
          <w:p w14:paraId="12199DC2" w14:textId="3BEC8BA3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471337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vastuvõtu- ja varjupaigasüsteemid</w:t>
            </w:r>
          </w:p>
          <w:p w14:paraId="7BC5C79B" w14:textId="1609A4C1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140232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7DE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suutlikkuse arendamine</w:t>
            </w:r>
          </w:p>
          <w:p w14:paraId="6D8784FC" w14:textId="77777777" w:rsidR="000B5163" w:rsidRPr="002D20DC" w:rsidRDefault="000B5163" w:rsidP="00F87BCF">
            <w:pPr>
              <w:spacing w:before="100" w:beforeAutospacing="1" w:after="100" w:afterAutospacing="1"/>
              <w:contextualSpacing/>
              <w:jc w:val="left"/>
            </w:pPr>
          </w:p>
          <w:p w14:paraId="0305A52C" w14:textId="49DE081D" w:rsidR="000B5163" w:rsidRPr="002B6780" w:rsidRDefault="00D34967" w:rsidP="00F87BCF">
            <w:pPr>
              <w:spacing w:before="100" w:beforeAutospacing="1" w:after="100" w:afterAutospacing="1"/>
              <w:jc w:val="left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B5163" w:rsidRPr="002B6780">
              <w:t xml:space="preserve"> Integratsioon ja seaduslik ränne</w:t>
            </w:r>
          </w:p>
          <w:p w14:paraId="0A9E3293" w14:textId="1A59E208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</w:t>
            </w:r>
            <w:sdt>
              <w:sdtPr>
                <w:id w:val="825471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2B6780">
              <w:t xml:space="preserve"> integratsioonimeetmed</w:t>
            </w:r>
          </w:p>
          <w:p w14:paraId="7206DD9C" w14:textId="77777777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</w:t>
            </w:r>
            <w:sdt>
              <w:sdtPr>
                <w:id w:val="-57242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  <w:p w14:paraId="0C70A0F4" w14:textId="77777777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</w:p>
          <w:p w14:paraId="57DB5B93" w14:textId="742BF043" w:rsidR="000B5163" w:rsidRPr="002B6780" w:rsidRDefault="000B5163" w:rsidP="00F87BCF">
            <w:pPr>
              <w:spacing w:before="100" w:beforeAutospacing="1" w:after="100" w:afterAutospacing="1"/>
              <w:jc w:val="left"/>
            </w:pPr>
            <w:r w:rsidRPr="002B6780">
              <w:t xml:space="preserve"> </w:t>
            </w:r>
            <w:sdt>
              <w:sdtPr>
                <w:id w:val="11748427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Tagasisaatmine</w:t>
            </w:r>
          </w:p>
          <w:p w14:paraId="1554F351" w14:textId="5061AE08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t xml:space="preserve">           </w:t>
            </w:r>
            <w:sdt>
              <w:sdtPr>
                <w:id w:val="-833910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31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tagasisaatmismenetlustega kaasnevad meetmed</w:t>
            </w:r>
          </w:p>
          <w:p w14:paraId="770726E4" w14:textId="1E737F9F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</w:pPr>
            <w:r w:rsidRPr="002B6780">
              <w:t xml:space="preserve">           </w:t>
            </w:r>
            <w:sdt>
              <w:sdtPr>
                <w:id w:val="-6836775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2B6780">
              <w:t xml:space="preserve"> tagasisaatmismeetmed</w:t>
            </w:r>
          </w:p>
          <w:p w14:paraId="686BE912" w14:textId="77777777" w:rsidR="000B5163" w:rsidRPr="002B6780" w:rsidRDefault="000B5163" w:rsidP="00F87BCF">
            <w:pPr>
              <w:spacing w:before="100" w:beforeAutospacing="1" w:after="100" w:afterAutospacing="1"/>
              <w:contextualSpacing/>
              <w:jc w:val="left"/>
              <w:rPr>
                <w:i/>
              </w:rPr>
            </w:pPr>
            <w:r w:rsidRPr="002B6780">
              <w:rPr>
                <w:i/>
              </w:rPr>
              <w:t xml:space="preserve">          </w:t>
            </w:r>
            <w:r w:rsidRPr="002B6780">
              <w:t xml:space="preserve"> </w:t>
            </w:r>
            <w:sdt>
              <w:sdtPr>
                <w:id w:val="1959760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B6780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Pr="002B6780">
              <w:t xml:space="preserve"> suutlikkuse arendamine ja praktiline koostöö</w:t>
            </w:r>
          </w:p>
        </w:tc>
      </w:tr>
    </w:tbl>
    <w:p w14:paraId="3DDDA130" w14:textId="71E58D93" w:rsidR="000B5163" w:rsidRDefault="000B5163" w:rsidP="000B5163">
      <w:pPr>
        <w:jc w:val="left"/>
        <w:rPr>
          <w:b/>
        </w:rPr>
      </w:pPr>
    </w:p>
    <w:p w14:paraId="0E7535F8" w14:textId="0D3C95E8" w:rsidR="00463C51" w:rsidRDefault="00463C51" w:rsidP="000B5163">
      <w:pPr>
        <w:jc w:val="left"/>
        <w:rPr>
          <w:b/>
        </w:rPr>
      </w:pPr>
    </w:p>
    <w:p w14:paraId="684FA305" w14:textId="2BCF5721" w:rsidR="00463C51" w:rsidRDefault="00463C51" w:rsidP="000B5163">
      <w:pPr>
        <w:jc w:val="left"/>
        <w:rPr>
          <w:b/>
        </w:rPr>
      </w:pPr>
    </w:p>
    <w:p w14:paraId="4C4E4F60" w14:textId="7E34EC48" w:rsidR="00463C51" w:rsidRDefault="00463C51" w:rsidP="000B5163">
      <w:pPr>
        <w:jc w:val="left"/>
        <w:rPr>
          <w:b/>
        </w:rPr>
      </w:pPr>
    </w:p>
    <w:p w14:paraId="4F597CC4" w14:textId="77777777" w:rsidR="00591845" w:rsidRPr="003C0FAD" w:rsidRDefault="00591845" w:rsidP="000B5163">
      <w:pPr>
        <w:jc w:val="left"/>
        <w:rPr>
          <w:b/>
        </w:rPr>
      </w:pPr>
    </w:p>
    <w:p w14:paraId="7A7D7158" w14:textId="77777777" w:rsidR="000B5163" w:rsidRPr="003C0FAD" w:rsidRDefault="000B5163" w:rsidP="000B5163">
      <w:pPr>
        <w:pStyle w:val="ListParagraph"/>
        <w:numPr>
          <w:ilvl w:val="0"/>
          <w:numId w:val="1"/>
        </w:numPr>
        <w:jc w:val="left"/>
        <w:rPr>
          <w:b/>
        </w:rPr>
      </w:pPr>
      <w:r>
        <w:rPr>
          <w:b/>
        </w:rPr>
        <w:t>Projekti tegevuskava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4405"/>
        <w:gridCol w:w="4045"/>
        <w:gridCol w:w="3433"/>
      </w:tblGrid>
      <w:tr w:rsidR="005A048B" w:rsidRPr="00414A5D" w14:paraId="10B3091C" w14:textId="77777777" w:rsidTr="00001268">
        <w:trPr>
          <w:trHeight w:val="270"/>
        </w:trPr>
        <w:tc>
          <w:tcPr>
            <w:tcW w:w="2004" w:type="dxa"/>
            <w:shd w:val="clear" w:color="auto" w:fill="E0E0E0"/>
          </w:tcPr>
          <w:p w14:paraId="3972450A" w14:textId="77777777" w:rsidR="000B5163" w:rsidRPr="00414A5D" w:rsidRDefault="000B5163" w:rsidP="00F87BC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Kavandatud kuu ja aasta</w:t>
            </w:r>
          </w:p>
        </w:tc>
        <w:tc>
          <w:tcPr>
            <w:tcW w:w="4405" w:type="dxa"/>
            <w:shd w:val="clear" w:color="auto" w:fill="E0E0E0"/>
          </w:tcPr>
          <w:p w14:paraId="6FCF6513" w14:textId="77777777" w:rsidR="000B5163" w:rsidRPr="00414A5D" w:rsidRDefault="000B5163" w:rsidP="00F87BC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 xml:space="preserve">Tegevused </w:t>
            </w:r>
          </w:p>
        </w:tc>
        <w:tc>
          <w:tcPr>
            <w:tcW w:w="4045" w:type="dxa"/>
            <w:shd w:val="clear" w:color="auto" w:fill="E0E0E0"/>
          </w:tcPr>
          <w:p w14:paraId="02657EF2" w14:textId="77777777" w:rsidR="000B5163" w:rsidRPr="00414A5D" w:rsidRDefault="000B5163" w:rsidP="00F87BCF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433" w:type="dxa"/>
            <w:shd w:val="clear" w:color="auto" w:fill="E0E0E0"/>
          </w:tcPr>
          <w:p w14:paraId="0AC3B2E7" w14:textId="77777777" w:rsidR="000B5163" w:rsidRPr="00414A5D" w:rsidRDefault="000B5163" w:rsidP="00F87BCF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5A048B" w:rsidRPr="00BD602E" w14:paraId="295EABF3" w14:textId="77777777" w:rsidTr="00001268">
        <w:trPr>
          <w:trHeight w:val="270"/>
        </w:trPr>
        <w:tc>
          <w:tcPr>
            <w:tcW w:w="2004" w:type="dxa"/>
          </w:tcPr>
          <w:p w14:paraId="15A447FB" w14:textId="7DD59560" w:rsidR="000B5163" w:rsidRPr="00BD602E" w:rsidRDefault="005A048B" w:rsidP="0016377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märts</w:t>
            </w:r>
            <w:r w:rsidR="00194ACF">
              <w:rPr>
                <w:b/>
              </w:rPr>
              <w:t xml:space="preserve"> 2021</w:t>
            </w:r>
          </w:p>
        </w:tc>
        <w:tc>
          <w:tcPr>
            <w:tcW w:w="4405" w:type="dxa"/>
          </w:tcPr>
          <w:p w14:paraId="5A6A3296" w14:textId="4955B8B7" w:rsidR="000B5163" w:rsidRPr="003A6960" w:rsidRDefault="0016377F" w:rsidP="00F87BCF">
            <w:r>
              <w:t>Projekti infomaterjalide väljatöötamine/kaasajastamine – planeerimine ning rakendus</w:t>
            </w:r>
          </w:p>
        </w:tc>
        <w:tc>
          <w:tcPr>
            <w:tcW w:w="4045" w:type="dxa"/>
          </w:tcPr>
          <w:p w14:paraId="312D8927" w14:textId="3F957E82" w:rsidR="000B5163" w:rsidRDefault="0016377F" w:rsidP="0016377F">
            <w:pPr>
              <w:pStyle w:val="ListParagraph"/>
              <w:numPr>
                <w:ilvl w:val="0"/>
                <w:numId w:val="2"/>
              </w:numPr>
            </w:pPr>
            <w:r>
              <w:t>250 infomaterjali inglise ja vene keeles. Vajadusel täiendavad trendipõhised keeled</w:t>
            </w:r>
          </w:p>
          <w:p w14:paraId="37238C7E" w14:textId="3D51EAAC" w:rsidR="0016377F" w:rsidRPr="003A6960" w:rsidRDefault="0016377F" w:rsidP="0016377F">
            <w:pPr>
              <w:pStyle w:val="ListParagraph"/>
              <w:numPr>
                <w:ilvl w:val="0"/>
                <w:numId w:val="2"/>
              </w:numPr>
            </w:pPr>
            <w:r>
              <w:t>VARRE programmi koduleht on migreerunud ning kaasajastatud.</w:t>
            </w:r>
          </w:p>
        </w:tc>
        <w:tc>
          <w:tcPr>
            <w:tcW w:w="3433" w:type="dxa"/>
          </w:tcPr>
          <w:p w14:paraId="3E189A22" w14:textId="77777777" w:rsidR="000B5163" w:rsidRDefault="0016377F" w:rsidP="00F87BCF">
            <w:r>
              <w:t>Vastutaja: IOM</w:t>
            </w:r>
          </w:p>
          <w:p w14:paraId="69D19C1B" w14:textId="4674E9A3" w:rsidR="0016377F" w:rsidRPr="003A6960" w:rsidRDefault="0016377F" w:rsidP="00F87BCF">
            <w:r>
              <w:t>Toimumiskoht: Tallinn</w:t>
            </w:r>
          </w:p>
        </w:tc>
      </w:tr>
      <w:tr w:rsidR="005A048B" w:rsidRPr="00BD602E" w14:paraId="05E86FD9" w14:textId="77777777" w:rsidTr="00001268">
        <w:trPr>
          <w:trHeight w:val="270"/>
        </w:trPr>
        <w:tc>
          <w:tcPr>
            <w:tcW w:w="2004" w:type="dxa"/>
          </w:tcPr>
          <w:p w14:paraId="6034D416" w14:textId="0F4996BB" w:rsidR="00194ACF" w:rsidRDefault="005A048B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Jaanuar-detsember</w:t>
            </w:r>
            <w:r w:rsidR="00194ACF">
              <w:rPr>
                <w:b/>
              </w:rPr>
              <w:t xml:space="preserve"> 2021 </w:t>
            </w:r>
          </w:p>
          <w:p w14:paraId="1528377D" w14:textId="3F470AB9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3733A38" w14:textId="67B0E9A8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426199C0" w14:textId="77777777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9EDAC40" w14:textId="74B1069D" w:rsidR="000B5163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– </w:t>
            </w:r>
            <w:r w:rsidR="00576325">
              <w:rPr>
                <w:b/>
              </w:rPr>
              <w:t xml:space="preserve">detsember </w:t>
            </w:r>
            <w:r>
              <w:rPr>
                <w:b/>
              </w:rPr>
              <w:t>2022</w:t>
            </w:r>
          </w:p>
          <w:p w14:paraId="7A23103D" w14:textId="77777777" w:rsidR="00576325" w:rsidRDefault="00576325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4A09515" w14:textId="77777777" w:rsidR="003E217E" w:rsidRDefault="003E217E">
            <w:r>
              <w:rPr>
                <w:b/>
              </w:rPr>
              <w:t>***</w:t>
            </w:r>
          </w:p>
          <w:p w14:paraId="4937E047" w14:textId="77777777" w:rsidR="00576325" w:rsidRDefault="00576325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FF75196" w14:textId="765CEA5C" w:rsidR="003E217E" w:rsidRPr="00BD602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– </w:t>
            </w:r>
            <w:ins w:id="2" w:author="DISLIS Martin" w:date="2023-11-13T17:02:00Z">
              <w:r w:rsidR="00D34967">
                <w:rPr>
                  <w:b/>
                </w:rPr>
                <w:t xml:space="preserve">detsember </w:t>
              </w:r>
            </w:ins>
            <w:del w:id="3" w:author="DISLIS Martin" w:date="2023-11-13T17:02:00Z">
              <w:r w:rsidR="00DF4A9A" w:rsidDel="00D34967">
                <w:rPr>
                  <w:b/>
                </w:rPr>
                <w:delText>november</w:delText>
              </w:r>
            </w:del>
            <w:r w:rsidR="00DF4A9A">
              <w:rPr>
                <w:b/>
              </w:rPr>
              <w:t xml:space="preserve"> </w:t>
            </w:r>
            <w:r>
              <w:rPr>
                <w:b/>
              </w:rPr>
              <w:t>2023</w:t>
            </w:r>
          </w:p>
        </w:tc>
        <w:tc>
          <w:tcPr>
            <w:tcW w:w="4405" w:type="dxa"/>
          </w:tcPr>
          <w:p w14:paraId="3E01A5D5" w14:textId="0BF0E475" w:rsidR="000B5163" w:rsidRPr="003A6960" w:rsidRDefault="005A048B" w:rsidP="00F87BCF">
            <w:r>
              <w:t>Tagasipöördumise alane nõustamine KRKdele ning</w:t>
            </w:r>
            <w:r w:rsidR="00043179">
              <w:t xml:space="preserve"> nende</w:t>
            </w:r>
            <w:r>
              <w:t xml:space="preserve"> vajaduste tuvastamine</w:t>
            </w:r>
          </w:p>
        </w:tc>
        <w:tc>
          <w:tcPr>
            <w:tcW w:w="4045" w:type="dxa"/>
          </w:tcPr>
          <w:p w14:paraId="59455689" w14:textId="3379172D" w:rsidR="000B5163" w:rsidRDefault="005B354F" w:rsidP="00C67FAE">
            <w:pPr>
              <w:pStyle w:val="ListParagraph"/>
              <w:numPr>
                <w:ilvl w:val="0"/>
                <w:numId w:val="3"/>
              </w:numPr>
            </w:pPr>
            <w:r>
              <w:t>KRKdele on tutvustatud programmi võimalusi toetatud vabatahtlikuks tagasipöördumiseks</w:t>
            </w:r>
          </w:p>
          <w:p w14:paraId="477AD571" w14:textId="1800149D" w:rsidR="00043179" w:rsidRDefault="00043179" w:rsidP="00C67FAE">
            <w:pPr>
              <w:pStyle w:val="ListParagraph"/>
              <w:numPr>
                <w:ilvl w:val="0"/>
                <w:numId w:val="3"/>
              </w:numPr>
            </w:pPr>
            <w:r>
              <w:t>Nõustamise põhjal on KRKd otsustanud programmiga ühineda ning selle abil Eestist lahkuda</w:t>
            </w:r>
          </w:p>
          <w:p w14:paraId="6043BB03" w14:textId="6A3C2CE7" w:rsidR="005B354F" w:rsidRPr="003A6960" w:rsidRDefault="005B354F" w:rsidP="00C67FAE">
            <w:pPr>
              <w:pStyle w:val="ListParagraph"/>
              <w:numPr>
                <w:ilvl w:val="0"/>
                <w:numId w:val="3"/>
              </w:numPr>
            </w:pPr>
            <w:r>
              <w:t>Programmiga ühinenud KRKsid hoitakse jooksvalt kursis nende kaasuse arengu, nõuete j</w:t>
            </w:r>
            <w:r w:rsidR="00043179">
              <w:t>a muu asjakohase info</w:t>
            </w:r>
            <w:r>
              <w:t>ga</w:t>
            </w:r>
          </w:p>
        </w:tc>
        <w:tc>
          <w:tcPr>
            <w:tcW w:w="3433" w:type="dxa"/>
          </w:tcPr>
          <w:p w14:paraId="1104B727" w14:textId="77777777" w:rsidR="000B5163" w:rsidRDefault="00C67FAE" w:rsidP="00F87BCF">
            <w:r>
              <w:t>Vastutaja IOM:</w:t>
            </w:r>
          </w:p>
          <w:p w14:paraId="216A4BBE" w14:textId="2CA4EB8E" w:rsidR="00C67FAE" w:rsidRPr="003A6960" w:rsidRDefault="00C67FAE" w:rsidP="00F87BCF">
            <w:r>
              <w:t>Toimumiskoht: valdavalt Tallinn, kuid täpsemalt selgub projekti rakendamise käigus ning võimalikest siseriiklikest COVID19 piirangutest. Viiakse läbi ka rahvusvahelise kaitse taotlejate majutuskeskuses ning kinnipidamiskeskuses, kui selleks on vajadus.</w:t>
            </w:r>
          </w:p>
        </w:tc>
      </w:tr>
      <w:tr w:rsidR="005A048B" w:rsidRPr="00BD602E" w14:paraId="7CA4A313" w14:textId="77777777" w:rsidTr="00001268">
        <w:trPr>
          <w:trHeight w:val="270"/>
        </w:trPr>
        <w:tc>
          <w:tcPr>
            <w:tcW w:w="2004" w:type="dxa"/>
          </w:tcPr>
          <w:p w14:paraId="212CCA54" w14:textId="77777777" w:rsidR="000B5163" w:rsidRDefault="005A048B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detsember</w:t>
            </w:r>
            <w:r w:rsidR="00194ACF">
              <w:rPr>
                <w:b/>
              </w:rPr>
              <w:t xml:space="preserve"> 2021</w:t>
            </w:r>
          </w:p>
          <w:p w14:paraId="0BE04EC5" w14:textId="39F7F51A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882AAED" w14:textId="17AF6875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1B86886E" w14:textId="77777777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270C8DC" w14:textId="43828553" w:rsidR="003E217E" w:rsidRPr="003E217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3E217E">
              <w:rPr>
                <w:b/>
              </w:rPr>
              <w:t>jaanuar –detsember 2022</w:t>
            </w:r>
          </w:p>
          <w:p w14:paraId="5BD66574" w14:textId="77777777" w:rsidR="003E217E" w:rsidRPr="003E217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4AFF028F" w14:textId="77777777" w:rsidR="003E217E" w:rsidRPr="003E217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3E217E">
              <w:rPr>
                <w:b/>
              </w:rPr>
              <w:t>***</w:t>
            </w:r>
          </w:p>
          <w:p w14:paraId="3412059C" w14:textId="77777777" w:rsidR="003E217E" w:rsidRPr="003E217E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391AC8E9" w14:textId="12A4164D" w:rsidR="005552DA" w:rsidRDefault="003E217E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3E217E">
              <w:rPr>
                <w:b/>
              </w:rPr>
              <w:lastRenderedPageBreak/>
              <w:t xml:space="preserve">jaanuar – </w:t>
            </w:r>
            <w:ins w:id="4" w:author="DISLIS Martin" w:date="2023-11-13T17:03:00Z">
              <w:r w:rsidR="00D34967">
                <w:rPr>
                  <w:b/>
                </w:rPr>
                <w:t xml:space="preserve">detsember </w:t>
              </w:r>
            </w:ins>
            <w:del w:id="5" w:author="DISLIS Martin" w:date="2023-11-13T17:03:00Z">
              <w:r w:rsidRPr="003E217E" w:rsidDel="00D34967">
                <w:rPr>
                  <w:b/>
                </w:rPr>
                <w:delText>juuni</w:delText>
              </w:r>
            </w:del>
            <w:r w:rsidRPr="003E217E">
              <w:rPr>
                <w:b/>
              </w:rPr>
              <w:t xml:space="preserve"> 2023</w:t>
            </w:r>
          </w:p>
          <w:p w14:paraId="411797AC" w14:textId="4657A32E" w:rsidR="00194ACF" w:rsidRPr="00BD602E" w:rsidRDefault="00194ACF" w:rsidP="003E217E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41227208" w14:textId="21D0E762" w:rsidR="000B5163" w:rsidRPr="003A6960" w:rsidRDefault="005A048B" w:rsidP="00F87BCF">
            <w:r>
              <w:lastRenderedPageBreak/>
              <w:t>Vajaduspõhise reisieelse toe tagamine, sh võimalikud suunamised</w:t>
            </w:r>
            <w:r w:rsidR="00AF3D70">
              <w:t xml:space="preserve"> teiste asjakohaste asutuste/teenusepakkujate poole</w:t>
            </w:r>
            <w:r w:rsidR="004A0785">
              <w:t>.</w:t>
            </w:r>
          </w:p>
        </w:tc>
        <w:tc>
          <w:tcPr>
            <w:tcW w:w="4045" w:type="dxa"/>
          </w:tcPr>
          <w:p w14:paraId="0547D11B" w14:textId="77777777" w:rsidR="000B5163" w:rsidRDefault="005B354F" w:rsidP="005B354F">
            <w:r>
              <w:t>Sõltuvalt isiku vajadustest võib see sisaldada endas:</w:t>
            </w:r>
          </w:p>
          <w:p w14:paraId="6F71FB61" w14:textId="19E754A6" w:rsidR="005B354F" w:rsidRDefault="005B354F" w:rsidP="005B354F">
            <w:pPr>
              <w:pStyle w:val="ListParagraph"/>
              <w:numPr>
                <w:ilvl w:val="0"/>
                <w:numId w:val="5"/>
              </w:numPr>
            </w:pPr>
            <w:r>
              <w:t>Majutuse tagamine</w:t>
            </w:r>
          </w:p>
          <w:p w14:paraId="569E8CF5" w14:textId="77777777" w:rsidR="005B354F" w:rsidRDefault="005B354F" w:rsidP="005B354F">
            <w:pPr>
              <w:pStyle w:val="ListParagraph"/>
              <w:numPr>
                <w:ilvl w:val="0"/>
                <w:numId w:val="5"/>
              </w:numPr>
            </w:pPr>
            <w:r>
              <w:t>Toidu tagamine</w:t>
            </w:r>
          </w:p>
          <w:p w14:paraId="6DCC5A9C" w14:textId="6CA88E9D" w:rsidR="005B354F" w:rsidRDefault="005B354F" w:rsidP="005B354F">
            <w:pPr>
              <w:pStyle w:val="ListParagraph"/>
              <w:numPr>
                <w:ilvl w:val="0"/>
                <w:numId w:val="5"/>
              </w:numPr>
            </w:pPr>
            <w:r>
              <w:t>Muud esmavajadused (nt hügieen, käsimüügiravim, kohalik transport jms)</w:t>
            </w:r>
          </w:p>
          <w:p w14:paraId="617D80DC" w14:textId="2EC9655E" w:rsidR="005B354F" w:rsidRPr="003A6960" w:rsidRDefault="005B354F" w:rsidP="005B354F">
            <w:pPr>
              <w:pStyle w:val="ListParagraph"/>
              <w:numPr>
                <w:ilvl w:val="0"/>
                <w:numId w:val="5"/>
              </w:numPr>
            </w:pPr>
            <w:r>
              <w:t xml:space="preserve">Reisidokumendi taotlemise toetamine, sh selleks vajaliku </w:t>
            </w:r>
            <w:r>
              <w:lastRenderedPageBreak/>
              <w:t>dokumentatsiooni vormistamisega abistamine</w:t>
            </w:r>
          </w:p>
        </w:tc>
        <w:tc>
          <w:tcPr>
            <w:tcW w:w="3433" w:type="dxa"/>
          </w:tcPr>
          <w:p w14:paraId="75FE121A" w14:textId="77777777" w:rsidR="005B354F" w:rsidRDefault="005B354F" w:rsidP="005B354F">
            <w:r>
              <w:lastRenderedPageBreak/>
              <w:t>Vastutaja: IOM</w:t>
            </w:r>
          </w:p>
          <w:p w14:paraId="26C55D9A" w14:textId="2F0958A5" w:rsidR="000B5163" w:rsidRPr="003A6960" w:rsidRDefault="005B354F" w:rsidP="005B354F">
            <w:r>
              <w:t>Toimumiskoht: Tallinn või KRK asukoht, kui teenus on seal kättesaadav</w:t>
            </w:r>
          </w:p>
        </w:tc>
      </w:tr>
      <w:tr w:rsidR="005A048B" w:rsidRPr="00BD602E" w14:paraId="3137EC73" w14:textId="77777777" w:rsidTr="00001268">
        <w:trPr>
          <w:trHeight w:val="270"/>
        </w:trPr>
        <w:tc>
          <w:tcPr>
            <w:tcW w:w="2004" w:type="dxa"/>
          </w:tcPr>
          <w:p w14:paraId="3522B964" w14:textId="77777777" w:rsidR="0016377F" w:rsidRDefault="005A048B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Jaanuar-detsember</w:t>
            </w:r>
            <w:r w:rsidR="00194ACF">
              <w:rPr>
                <w:b/>
              </w:rPr>
              <w:t xml:space="preserve"> 2021</w:t>
            </w:r>
          </w:p>
          <w:p w14:paraId="784ABC99" w14:textId="264B26E3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C1F8917" w14:textId="0F9749D4" w:rsidR="00194ACF" w:rsidRDefault="00194ACF" w:rsidP="005A048B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58FE72C4" w14:textId="58FDA751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jaanuar –</w:t>
            </w:r>
            <w:r>
              <w:rPr>
                <w:b/>
              </w:rPr>
              <w:t xml:space="preserve"> </w:t>
            </w:r>
            <w:r w:rsidRPr="005552DA">
              <w:rPr>
                <w:b/>
              </w:rPr>
              <w:t>detsember 2022</w:t>
            </w:r>
          </w:p>
          <w:p w14:paraId="3485AAB0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06F1E17B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***</w:t>
            </w:r>
          </w:p>
          <w:p w14:paraId="0863E05D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053C425C" w14:textId="70EB0270" w:rsid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 xml:space="preserve">jaanuar – </w:t>
            </w:r>
            <w:ins w:id="6" w:author="DISLIS Martin" w:date="2023-11-13T17:04:00Z">
              <w:r w:rsidR="00D34967">
                <w:rPr>
                  <w:b/>
                </w:rPr>
                <w:t xml:space="preserve">detsember </w:t>
              </w:r>
            </w:ins>
            <w:del w:id="7" w:author="DISLIS Martin" w:date="2023-11-13T17:04:00Z">
              <w:r w:rsidR="00DF4A9A" w:rsidDel="00D34967">
                <w:rPr>
                  <w:b/>
                </w:rPr>
                <w:delText>november</w:delText>
              </w:r>
            </w:del>
            <w:r w:rsidR="00DF4A9A" w:rsidRPr="005552DA">
              <w:rPr>
                <w:b/>
              </w:rPr>
              <w:t xml:space="preserve"> </w:t>
            </w:r>
            <w:r w:rsidRPr="005552DA">
              <w:rPr>
                <w:b/>
              </w:rPr>
              <w:t>2023</w:t>
            </w:r>
          </w:p>
          <w:p w14:paraId="4216FBFE" w14:textId="2B1BF627" w:rsidR="00194ACF" w:rsidRPr="00BD602E" w:rsidRDefault="00194ACF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06CE05A3" w14:textId="6BAB63AE" w:rsidR="0016377F" w:rsidRPr="003A6960" w:rsidRDefault="005A048B" w:rsidP="00F87BCF">
            <w:r>
              <w:t xml:space="preserve">Vajaduspõhine reisieelsesse tervisekontrolli suunamine ning </w:t>
            </w:r>
            <w:r w:rsidR="004347CE">
              <w:t>(</w:t>
            </w:r>
            <w:r>
              <w:t>COVID19</w:t>
            </w:r>
            <w:r w:rsidR="004347CE">
              <w:t>) pandeemiast tulevate nõuete täitmine</w:t>
            </w:r>
          </w:p>
        </w:tc>
        <w:tc>
          <w:tcPr>
            <w:tcW w:w="4045" w:type="dxa"/>
          </w:tcPr>
          <w:p w14:paraId="65366EE8" w14:textId="06DCE937" w:rsidR="0016377F" w:rsidRDefault="005A048B" w:rsidP="005A048B">
            <w:pPr>
              <w:pStyle w:val="ListParagraph"/>
              <w:numPr>
                <w:ilvl w:val="0"/>
                <w:numId w:val="2"/>
              </w:numPr>
            </w:pPr>
            <w:r>
              <w:t>KRKd, kes on toonud esile tervisekomplikatsioone, mis võivad mõjutada tagasipöördumisprotsessi, on saanud meditsiinilise kinnituse reisi võimalikkuse osas</w:t>
            </w:r>
            <w:r w:rsidR="005B354F">
              <w:t xml:space="preserve"> või suunamise reisieelseks raviks.</w:t>
            </w:r>
          </w:p>
          <w:p w14:paraId="28BAE0D5" w14:textId="3B0F4697" w:rsidR="005A048B" w:rsidRPr="003A6960" w:rsidRDefault="005A048B" w:rsidP="005A048B">
            <w:pPr>
              <w:pStyle w:val="ListParagraph"/>
              <w:numPr>
                <w:ilvl w:val="0"/>
                <w:numId w:val="2"/>
              </w:numPr>
            </w:pPr>
            <w:r>
              <w:t>COVID19 testid on viidud läbi KRKde puhul, kui see on vajalik (lennufirma või transiit ja/või – sihtriigi nõue) või põhjendatud (nt vabastab isiku kohustuslikust tasuliselt karantiinist sihtriiki saabumisel vms)</w:t>
            </w:r>
            <w:r w:rsidR="004347CE">
              <w:t xml:space="preserve">. Samuti kui projekti abikõlblikkuse perioodil tuuakse välja täiendavaid nõudmisi, millega tuleb arvestada </w:t>
            </w:r>
            <w:r w:rsidR="00043179">
              <w:t>tagasipöördumise planeerimisel</w:t>
            </w:r>
          </w:p>
        </w:tc>
        <w:tc>
          <w:tcPr>
            <w:tcW w:w="3433" w:type="dxa"/>
          </w:tcPr>
          <w:p w14:paraId="2FC91F89" w14:textId="77777777" w:rsidR="0016377F" w:rsidRDefault="005A048B" w:rsidP="00F87BCF">
            <w:r>
              <w:t>Vastutaja: IOM</w:t>
            </w:r>
          </w:p>
          <w:p w14:paraId="24502213" w14:textId="781D9363" w:rsidR="005A048B" w:rsidRPr="003A6960" w:rsidRDefault="005A048B" w:rsidP="00F87BCF">
            <w:r>
              <w:t>Toimumiskoht: Tallinn või KRK asukoht, kui teenus on seal kättesaadav</w:t>
            </w:r>
          </w:p>
        </w:tc>
      </w:tr>
      <w:tr w:rsidR="005A048B" w:rsidRPr="00BD602E" w14:paraId="1A97842D" w14:textId="77777777" w:rsidTr="00001268">
        <w:trPr>
          <w:trHeight w:val="270"/>
        </w:trPr>
        <w:tc>
          <w:tcPr>
            <w:tcW w:w="2004" w:type="dxa"/>
          </w:tcPr>
          <w:p w14:paraId="2B0B8F89" w14:textId="7F19E6BF" w:rsidR="0016377F" w:rsidRDefault="00C67FAE" w:rsidP="00C67FAE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Jaanuar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detsember</w:t>
            </w:r>
            <w:r w:rsidR="00194ACF">
              <w:rPr>
                <w:b/>
              </w:rPr>
              <w:t xml:space="preserve"> 2021</w:t>
            </w:r>
          </w:p>
          <w:p w14:paraId="103ACE0B" w14:textId="0E59FE26" w:rsidR="00194ACF" w:rsidRDefault="00194ACF" w:rsidP="00C67FA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D77BD0A" w14:textId="108A577E" w:rsidR="00194ACF" w:rsidRDefault="00194ACF" w:rsidP="00C67FAE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2C26387E" w14:textId="77777777" w:rsidR="00194ACF" w:rsidRDefault="00194ACF" w:rsidP="00C67FAE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90B8244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jaanuar – detsember 2022</w:t>
            </w:r>
          </w:p>
          <w:p w14:paraId="49917506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6C433D92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>***</w:t>
            </w:r>
          </w:p>
          <w:p w14:paraId="6A9DF46F" w14:textId="77777777" w:rsidR="005552DA" w:rsidRP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C9EB3CD" w14:textId="7042F15B" w:rsidR="005552DA" w:rsidRDefault="005552DA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5552DA">
              <w:rPr>
                <w:b/>
              </w:rPr>
              <w:t xml:space="preserve">jaanuar – </w:t>
            </w:r>
            <w:ins w:id="8" w:author="DISLIS Martin" w:date="2023-11-13T17:04:00Z">
              <w:r w:rsidR="00D34967">
                <w:rPr>
                  <w:b/>
                </w:rPr>
                <w:t xml:space="preserve">detsember </w:t>
              </w:r>
            </w:ins>
            <w:del w:id="9" w:author="DISLIS Martin" w:date="2023-11-13T17:04:00Z">
              <w:r w:rsidR="00DF4A9A" w:rsidDel="00D34967">
                <w:rPr>
                  <w:b/>
                </w:rPr>
                <w:delText>november</w:delText>
              </w:r>
            </w:del>
            <w:r w:rsidR="00DF4A9A">
              <w:rPr>
                <w:b/>
              </w:rPr>
              <w:t xml:space="preserve"> </w:t>
            </w:r>
            <w:r w:rsidRPr="005552DA">
              <w:rPr>
                <w:b/>
              </w:rPr>
              <w:t>2023</w:t>
            </w:r>
          </w:p>
          <w:p w14:paraId="4976BE6F" w14:textId="6ABEF2DC" w:rsidR="00194ACF" w:rsidRPr="00BD602E" w:rsidRDefault="00194ACF" w:rsidP="005552DA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6B748D2D" w14:textId="0952231C" w:rsidR="0016377F" w:rsidRPr="003A6960" w:rsidRDefault="00C67FAE" w:rsidP="00F87BCF">
            <w:r>
              <w:lastRenderedPageBreak/>
              <w:t>Tagasipöördumise toetamine, sh transiidi korraldamine</w:t>
            </w:r>
            <w:r w:rsidR="005B354F">
              <w:t xml:space="preserve"> ja vastuvõtt</w:t>
            </w:r>
          </w:p>
        </w:tc>
        <w:tc>
          <w:tcPr>
            <w:tcW w:w="4045" w:type="dxa"/>
          </w:tcPr>
          <w:p w14:paraId="0CB27DD6" w14:textId="3A77C0B5" w:rsidR="0016377F" w:rsidRDefault="00F67214" w:rsidP="005B354F">
            <w:pPr>
              <w:pStyle w:val="ListParagraph"/>
              <w:numPr>
                <w:ilvl w:val="0"/>
                <w:numId w:val="4"/>
              </w:numPr>
            </w:pPr>
            <w:r>
              <w:t xml:space="preserve">150 </w:t>
            </w:r>
            <w:r w:rsidR="005B354F">
              <w:t>KRKd on toetatud Eestist lahkumisel.</w:t>
            </w:r>
          </w:p>
          <w:p w14:paraId="185D6561" w14:textId="53F597E2" w:rsidR="005B354F" w:rsidRDefault="005B354F" w:rsidP="005B354F">
            <w:pPr>
              <w:pStyle w:val="ListParagraph"/>
              <w:numPr>
                <w:ilvl w:val="0"/>
                <w:numId w:val="4"/>
              </w:numPr>
            </w:pPr>
            <w:r>
              <w:t>Vastavalt lennuühendustele ning vajadustele on korraldatud nende transiit, sh vajadusel transiitriigi ametivõimude kooskõlastus, ning tagatud abi transiitriigis/-riikides.</w:t>
            </w:r>
          </w:p>
          <w:p w14:paraId="03FA6539" w14:textId="77777777" w:rsidR="005B354F" w:rsidRDefault="005B354F" w:rsidP="005B354F">
            <w:pPr>
              <w:pStyle w:val="ListParagraph"/>
              <w:numPr>
                <w:ilvl w:val="0"/>
                <w:numId w:val="4"/>
              </w:numPr>
            </w:pPr>
            <w:r>
              <w:lastRenderedPageBreak/>
              <w:t>KRKdele on lennujaamas tagatud sularahatoetus, mis võimaldab neil tagasipöördumise vältel enda esmavajadused katta, sh jõuda lennujaamast lõpp sihtpunkti.</w:t>
            </w:r>
          </w:p>
          <w:p w14:paraId="7158E3EB" w14:textId="5249FBCC" w:rsidR="005B354F" w:rsidRPr="003A6960" w:rsidRDefault="005B354F" w:rsidP="005B354F">
            <w:pPr>
              <w:pStyle w:val="ListParagraph"/>
              <w:numPr>
                <w:ilvl w:val="0"/>
                <w:numId w:val="4"/>
              </w:numPr>
            </w:pPr>
            <w:r>
              <w:t xml:space="preserve">Haavatavate kaasuste puhul </w:t>
            </w:r>
            <w:r w:rsidR="004347CE">
              <w:t>on isikutele tagatud vastuvõtt sihtriigis.</w:t>
            </w:r>
          </w:p>
        </w:tc>
        <w:tc>
          <w:tcPr>
            <w:tcW w:w="3433" w:type="dxa"/>
          </w:tcPr>
          <w:p w14:paraId="4EF2BA6B" w14:textId="77777777" w:rsidR="0016377F" w:rsidRDefault="005B354F" w:rsidP="00F87BCF">
            <w:r>
              <w:lastRenderedPageBreak/>
              <w:t>Vastutaja: IOM</w:t>
            </w:r>
          </w:p>
          <w:p w14:paraId="7A2C8FD9" w14:textId="15229F66" w:rsidR="005B354F" w:rsidRPr="003A6960" w:rsidRDefault="005B354F" w:rsidP="00F87BCF">
            <w:r>
              <w:t xml:space="preserve">Toimumiskoht: Tallinn, </w:t>
            </w:r>
            <w:r w:rsidR="004347CE">
              <w:t>transiitriik ning isiku päritoluriik</w:t>
            </w:r>
          </w:p>
        </w:tc>
      </w:tr>
      <w:tr w:rsidR="00C67FAE" w:rsidRPr="00BD602E" w14:paraId="572D8752" w14:textId="77777777" w:rsidTr="00001268">
        <w:trPr>
          <w:trHeight w:val="270"/>
        </w:trPr>
        <w:tc>
          <w:tcPr>
            <w:tcW w:w="2004" w:type="dxa"/>
          </w:tcPr>
          <w:p w14:paraId="6B895BFB" w14:textId="77777777" w:rsidR="00C67FAE" w:rsidRDefault="00001268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Märts- detsember</w:t>
            </w:r>
            <w:r w:rsidR="00194ACF">
              <w:rPr>
                <w:b/>
              </w:rPr>
              <w:t xml:space="preserve"> 2021</w:t>
            </w:r>
          </w:p>
          <w:p w14:paraId="3C415ECC" w14:textId="0CD241A8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92D7EA1" w14:textId="2A68B7A5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37C562BD" w14:textId="77777777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3DC1D985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jaanuar – detsember 2022</w:t>
            </w:r>
          </w:p>
          <w:p w14:paraId="50C28AB9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5250B904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***</w:t>
            </w:r>
          </w:p>
          <w:p w14:paraId="7DD6B82C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3E247CA" w14:textId="745F9B09" w:rsid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 xml:space="preserve">jaanuar – </w:t>
            </w:r>
            <w:ins w:id="10" w:author="DISLIS Martin" w:date="2023-11-13T17:05:00Z">
              <w:r w:rsidR="00D34967">
                <w:rPr>
                  <w:b/>
                </w:rPr>
                <w:t xml:space="preserve">detsember </w:t>
              </w:r>
            </w:ins>
            <w:del w:id="11" w:author="DISLIS Martin" w:date="2023-11-13T17:05:00Z">
              <w:r w:rsidR="00DF4A9A" w:rsidDel="00D34967">
                <w:rPr>
                  <w:b/>
                </w:rPr>
                <w:delText>november</w:delText>
              </w:r>
            </w:del>
            <w:r w:rsidR="00DF4A9A">
              <w:rPr>
                <w:b/>
              </w:rPr>
              <w:t xml:space="preserve"> </w:t>
            </w:r>
            <w:r w:rsidRPr="00C119D6">
              <w:rPr>
                <w:b/>
              </w:rPr>
              <w:t>2023</w:t>
            </w:r>
          </w:p>
          <w:p w14:paraId="38B7A23B" w14:textId="3804FC19" w:rsidR="00194ACF" w:rsidRPr="00BD602E" w:rsidRDefault="00194ACF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77D780C8" w14:textId="1D5597A1" w:rsidR="00C67FAE" w:rsidRPr="003A6960" w:rsidRDefault="00001268" w:rsidP="00F87BCF">
            <w:r>
              <w:t>Reisijärgse toe tagamine</w:t>
            </w:r>
          </w:p>
        </w:tc>
        <w:tc>
          <w:tcPr>
            <w:tcW w:w="4045" w:type="dxa"/>
          </w:tcPr>
          <w:p w14:paraId="38534483" w14:textId="62498904" w:rsidR="00C67FAE" w:rsidRDefault="00001268" w:rsidP="00001268">
            <w:r>
              <w:t>Kvalifitseeruvatele isikutele</w:t>
            </w:r>
            <w:r w:rsidR="004577B1">
              <w:t xml:space="preserve"> on tagatud</w:t>
            </w:r>
            <w:r>
              <w:t>:</w:t>
            </w:r>
          </w:p>
          <w:p w14:paraId="7371C9FC" w14:textId="6CDEF4AC" w:rsidR="00001268" w:rsidRDefault="00001268" w:rsidP="00001268">
            <w:pPr>
              <w:pStyle w:val="ListParagraph"/>
              <w:numPr>
                <w:ilvl w:val="0"/>
                <w:numId w:val="7"/>
              </w:numPr>
            </w:pPr>
            <w:r>
              <w:t>Reisijärgne vastuvõtt sihtriigi lennujaamas, kui selleks on põhjendatud vajadus</w:t>
            </w:r>
            <w:r w:rsidR="004577B1">
              <w:t xml:space="preserve"> ning jätkuteekonna korraldamine</w:t>
            </w:r>
          </w:p>
          <w:p w14:paraId="089EE6A8" w14:textId="6156D889" w:rsidR="00001268" w:rsidRDefault="004577B1" w:rsidP="00001268">
            <w:pPr>
              <w:pStyle w:val="ListParagraph"/>
              <w:numPr>
                <w:ilvl w:val="0"/>
                <w:numId w:val="7"/>
              </w:numPr>
            </w:pPr>
            <w:r>
              <w:t>Eriotstarbelise toe tagamine majutuse (kuni 3 kuud või eelarves nähtud summa ulatuses) või tervisenäidustuste</w:t>
            </w:r>
            <w:r w:rsidR="00043179">
              <w:t xml:space="preserve"> jms tervishoiust tulenevate asjaolude</w:t>
            </w:r>
            <w:r>
              <w:t xml:space="preserve"> korral. Üldjuhul mitterahaline, kuid tulenevalt olukorrast võimalus ka maksta välja sularahas.</w:t>
            </w:r>
          </w:p>
          <w:p w14:paraId="21746036" w14:textId="354A21FA" w:rsidR="004577B1" w:rsidRPr="003A6960" w:rsidRDefault="004577B1" w:rsidP="00001268">
            <w:pPr>
              <w:pStyle w:val="ListParagraph"/>
              <w:numPr>
                <w:ilvl w:val="0"/>
                <w:numId w:val="7"/>
              </w:numPr>
            </w:pPr>
            <w:r>
              <w:t>Reintegratsioonitoe tagamine, mis seisneb väike-ettevõtte rajamises või partnerluses, kursustes osalemine, hariduse toetamine, töökoha toetamine</w:t>
            </w:r>
            <w:r w:rsidR="00043179">
              <w:t xml:space="preserve"> jms. Lastele ja täiskasvanutele eraldi võimalused. </w:t>
            </w:r>
          </w:p>
        </w:tc>
        <w:tc>
          <w:tcPr>
            <w:tcW w:w="3433" w:type="dxa"/>
          </w:tcPr>
          <w:p w14:paraId="17C5534A" w14:textId="77777777" w:rsidR="004577B1" w:rsidRDefault="004577B1" w:rsidP="00F87BCF">
            <w:r>
              <w:t>Vastutaja: IOM</w:t>
            </w:r>
          </w:p>
          <w:p w14:paraId="089BAC4C" w14:textId="2721DCB0" w:rsidR="004577B1" w:rsidRPr="003A6960" w:rsidRDefault="004577B1" w:rsidP="00F87BCF">
            <w:r>
              <w:t>Toimumiskoht: Päritoluriik kooskõlas IOM Eesti esinduse/VARRE projekti meeskonnaga.</w:t>
            </w:r>
          </w:p>
        </w:tc>
      </w:tr>
      <w:tr w:rsidR="00001268" w:rsidRPr="00BD602E" w14:paraId="3E6EF0F9" w14:textId="77777777" w:rsidTr="00001268">
        <w:trPr>
          <w:trHeight w:val="270"/>
        </w:trPr>
        <w:tc>
          <w:tcPr>
            <w:tcW w:w="2004" w:type="dxa"/>
          </w:tcPr>
          <w:p w14:paraId="27BD9F0D" w14:textId="77777777" w:rsidR="00001268" w:rsidRDefault="00001268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Aprill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detsember</w:t>
            </w:r>
            <w:r w:rsidR="00194ACF">
              <w:rPr>
                <w:b/>
              </w:rPr>
              <w:t xml:space="preserve"> 2021</w:t>
            </w:r>
          </w:p>
          <w:p w14:paraId="751DB856" w14:textId="15CDB377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0F6AA0A5" w14:textId="70D8FC6D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t>***</w:t>
            </w:r>
          </w:p>
          <w:p w14:paraId="37CC7E47" w14:textId="77777777" w:rsidR="00194ACF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21B4370F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jaanuar – detsember 2022</w:t>
            </w:r>
          </w:p>
          <w:p w14:paraId="19B0EF20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33D26CB4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>***</w:t>
            </w:r>
          </w:p>
          <w:p w14:paraId="2AA0F335" w14:textId="77777777" w:rsidR="00C119D6" w:rsidRP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  <w:p w14:paraId="7F5C73FD" w14:textId="25862295" w:rsidR="00C119D6" w:rsidRDefault="00C119D6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  <w:r w:rsidRPr="00C119D6">
              <w:rPr>
                <w:b/>
              </w:rPr>
              <w:t xml:space="preserve">jaanuar – </w:t>
            </w:r>
            <w:ins w:id="12" w:author="DISLIS Martin" w:date="2023-11-13T17:05:00Z">
              <w:r w:rsidR="00D34967">
                <w:rPr>
                  <w:b/>
                </w:rPr>
                <w:t xml:space="preserve">detsember </w:t>
              </w:r>
            </w:ins>
            <w:del w:id="13" w:author="DISLIS Martin" w:date="2023-11-13T17:05:00Z">
              <w:r w:rsidR="00DF4A9A" w:rsidDel="00D34967">
                <w:rPr>
                  <w:b/>
                </w:rPr>
                <w:delText>november</w:delText>
              </w:r>
            </w:del>
            <w:r w:rsidR="00DF4A9A">
              <w:rPr>
                <w:b/>
              </w:rPr>
              <w:t xml:space="preserve"> </w:t>
            </w:r>
            <w:r w:rsidRPr="00C119D6">
              <w:rPr>
                <w:b/>
              </w:rPr>
              <w:t>2023</w:t>
            </w:r>
          </w:p>
          <w:p w14:paraId="51352E6D" w14:textId="32482C44" w:rsidR="00194ACF" w:rsidRPr="00BD602E" w:rsidRDefault="00194ACF" w:rsidP="00C119D6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</w:tcPr>
          <w:p w14:paraId="0042F5A0" w14:textId="766602C7" w:rsidR="00001268" w:rsidRPr="003A6960" w:rsidRDefault="00001268" w:rsidP="00001268">
            <w:r>
              <w:lastRenderedPageBreak/>
              <w:t>Vajaduspõhine eskordi korraldus</w:t>
            </w:r>
          </w:p>
        </w:tc>
        <w:tc>
          <w:tcPr>
            <w:tcW w:w="4045" w:type="dxa"/>
          </w:tcPr>
          <w:p w14:paraId="23D5AF6D" w14:textId="543BF76A" w:rsidR="00001268" w:rsidRPr="003A6960" w:rsidRDefault="004577B1" w:rsidP="004577B1">
            <w:pPr>
              <w:pStyle w:val="ListParagraph"/>
              <w:numPr>
                <w:ilvl w:val="0"/>
                <w:numId w:val="9"/>
              </w:numPr>
            </w:pPr>
            <w:r>
              <w:t xml:space="preserve">Kui isiku seisund seda eeldab, siis on tagasipöördumist </w:t>
            </w:r>
            <w:r>
              <w:lastRenderedPageBreak/>
              <w:t>toetatud operatiivse või meditsiinilise eskordiga</w:t>
            </w:r>
            <w:r w:rsidR="00300909">
              <w:t xml:space="preserve"> ning isik üle antud lähisugulastele või teistele relevantsetele osapooltele. </w:t>
            </w:r>
            <w:r>
              <w:t xml:space="preserve"> </w:t>
            </w:r>
          </w:p>
        </w:tc>
        <w:tc>
          <w:tcPr>
            <w:tcW w:w="3433" w:type="dxa"/>
          </w:tcPr>
          <w:p w14:paraId="118BF2E4" w14:textId="615F27D3" w:rsidR="00001268" w:rsidRDefault="00300909" w:rsidP="00001268">
            <w:r>
              <w:lastRenderedPageBreak/>
              <w:t>Vastutaja:</w:t>
            </w:r>
            <w:r w:rsidR="00DF4A9A">
              <w:t xml:space="preserve"> </w:t>
            </w:r>
            <w:r>
              <w:t>IOM</w:t>
            </w:r>
          </w:p>
          <w:p w14:paraId="57B7BA32" w14:textId="7382A0B2" w:rsidR="00300909" w:rsidRPr="003A6960" w:rsidRDefault="00300909" w:rsidP="00001268">
            <w:r>
              <w:t xml:space="preserve">Toimumiskoht: Eesti, transiit, </w:t>
            </w:r>
            <w:r>
              <w:lastRenderedPageBreak/>
              <w:t>päritoluriik</w:t>
            </w:r>
          </w:p>
        </w:tc>
      </w:tr>
      <w:tr w:rsidR="00001268" w:rsidRPr="00BD602E" w14:paraId="78E9F55A" w14:textId="77777777" w:rsidTr="00300909">
        <w:trPr>
          <w:trHeight w:val="270"/>
        </w:trPr>
        <w:tc>
          <w:tcPr>
            <w:tcW w:w="2004" w:type="dxa"/>
            <w:tcBorders>
              <w:bottom w:val="single" w:sz="4" w:space="0" w:color="auto"/>
            </w:tcBorders>
          </w:tcPr>
          <w:p w14:paraId="67443382" w14:textId="77777777" w:rsidR="00001268" w:rsidRDefault="00001268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Aprill </w:t>
            </w:r>
            <w:r w:rsidR="00194ACF">
              <w:rPr>
                <w:b/>
              </w:rPr>
              <w:t>–</w:t>
            </w:r>
            <w:r>
              <w:rPr>
                <w:b/>
              </w:rPr>
              <w:t xml:space="preserve"> detsember</w:t>
            </w:r>
            <w:r w:rsidR="00194ACF">
              <w:rPr>
                <w:b/>
              </w:rPr>
              <w:t xml:space="preserve"> 2021</w:t>
            </w:r>
          </w:p>
          <w:p w14:paraId="34F3B068" w14:textId="3E78F850" w:rsidR="00194ACF" w:rsidRPr="00BD602E" w:rsidRDefault="00194ACF" w:rsidP="00194ACF">
            <w:pPr>
              <w:widowControl/>
              <w:suppressAutoHyphens w:val="0"/>
              <w:spacing w:line="240" w:lineRule="auto"/>
              <w:rPr>
                <w:b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03C3494C" w14:textId="5A637FCA" w:rsidR="00001268" w:rsidRPr="003A6960" w:rsidRDefault="00001268" w:rsidP="00001268">
            <w:r>
              <w:t>Projekti tutvustus/kohtumised suunavate osapooltega – ettevalmistused ning rakendus.</w:t>
            </w:r>
          </w:p>
        </w:tc>
        <w:tc>
          <w:tcPr>
            <w:tcW w:w="4045" w:type="dxa"/>
            <w:tcBorders>
              <w:bottom w:val="single" w:sz="4" w:space="0" w:color="auto"/>
            </w:tcBorders>
          </w:tcPr>
          <w:p w14:paraId="362A5E79" w14:textId="77777777" w:rsidR="00001268" w:rsidRDefault="00001268" w:rsidP="00001268">
            <w:pPr>
              <w:pStyle w:val="ListParagraph"/>
              <w:numPr>
                <w:ilvl w:val="0"/>
                <w:numId w:val="2"/>
              </w:numPr>
            </w:pPr>
            <w:r>
              <w:t>Suunavatele osapooltele on tutvustatud/kinnistatud programmi põhimõtteid ning toe võimalusi</w:t>
            </w:r>
          </w:p>
          <w:p w14:paraId="75DF8EF8" w14:textId="127705A0" w:rsidR="00001268" w:rsidRPr="003A6960" w:rsidRDefault="00001268" w:rsidP="004577B1">
            <w:pPr>
              <w:pStyle w:val="ListParagraph"/>
              <w:numPr>
                <w:ilvl w:val="0"/>
                <w:numId w:val="2"/>
              </w:numPr>
            </w:pPr>
            <w:r>
              <w:t xml:space="preserve">Osapooled on saanud parema ülevaate prioriteetsetest kaasustest, kellele on programmi raames võimalik tagada rohkemat tuge. </w:t>
            </w:r>
          </w:p>
        </w:tc>
        <w:tc>
          <w:tcPr>
            <w:tcW w:w="3433" w:type="dxa"/>
            <w:tcBorders>
              <w:bottom w:val="single" w:sz="4" w:space="0" w:color="auto"/>
            </w:tcBorders>
          </w:tcPr>
          <w:p w14:paraId="7B1F9168" w14:textId="77777777" w:rsidR="00001268" w:rsidRDefault="00001268" w:rsidP="00001268">
            <w:r>
              <w:t>Vastutaja: IOM</w:t>
            </w:r>
          </w:p>
          <w:p w14:paraId="1C7CC04C" w14:textId="051A2B29" w:rsidR="00001268" w:rsidRPr="003A6960" w:rsidRDefault="00001268" w:rsidP="00001268">
            <w:r>
              <w:t xml:space="preserve">Toimumiskoht: selgub projekti rakendamise käigus ning võimalikest siseriiklikest COVID19 piirangutest. </w:t>
            </w:r>
          </w:p>
        </w:tc>
      </w:tr>
    </w:tbl>
    <w:p w14:paraId="531110B4" w14:textId="77777777" w:rsidR="000B5163" w:rsidRDefault="000B5163" w:rsidP="000B5163">
      <w:pPr>
        <w:rPr>
          <w:b/>
          <w:bCs/>
          <w:szCs w:val="22"/>
        </w:rPr>
      </w:pPr>
    </w:p>
    <w:p w14:paraId="50BAAC85" w14:textId="77777777" w:rsidR="000B5163" w:rsidRPr="003C0FAD" w:rsidRDefault="000B5163" w:rsidP="000B5163">
      <w:pPr>
        <w:pStyle w:val="ListParagraph"/>
        <w:numPr>
          <w:ilvl w:val="0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820"/>
        <w:gridCol w:w="4394"/>
      </w:tblGrid>
      <w:tr w:rsidR="000B5163" w:rsidRPr="00000B8C" w14:paraId="7DB688B5" w14:textId="77777777" w:rsidTr="008F7AF4">
        <w:tc>
          <w:tcPr>
            <w:tcW w:w="4673" w:type="dxa"/>
          </w:tcPr>
          <w:p w14:paraId="24795012" w14:textId="77777777" w:rsidR="000B5163" w:rsidRPr="00000B8C" w:rsidRDefault="000B5163" w:rsidP="00F87BCF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5D018FA4" w14:textId="77777777" w:rsidR="000B5163" w:rsidRPr="00235C4A" w:rsidRDefault="000B5163" w:rsidP="00F87BCF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4820" w:type="dxa"/>
          </w:tcPr>
          <w:p w14:paraId="1FF05CE6" w14:textId="77777777" w:rsidR="000B5163" w:rsidRDefault="000B5163" w:rsidP="00F87BCF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6328A09F" w14:textId="77777777" w:rsidR="000B5163" w:rsidRPr="00235C4A" w:rsidRDefault="000B5163" w:rsidP="00F87BCF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4394" w:type="dxa"/>
          </w:tcPr>
          <w:p w14:paraId="28A6CF07" w14:textId="77777777" w:rsidR="000B5163" w:rsidRPr="00000B8C" w:rsidRDefault="000B5163" w:rsidP="00F87BC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2260FC29" w14:textId="77777777" w:rsidR="000B5163" w:rsidRPr="00235C4A" w:rsidRDefault="000B5163" w:rsidP="00F87BCF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F62C25" w:rsidRPr="00000B8C" w14:paraId="44FCE91C" w14:textId="77777777" w:rsidTr="00F87BCF">
        <w:tc>
          <w:tcPr>
            <w:tcW w:w="13887" w:type="dxa"/>
            <w:gridSpan w:val="3"/>
          </w:tcPr>
          <w:p w14:paraId="370B3BAB" w14:textId="02908929" w:rsidR="00F62C25" w:rsidRPr="004A0785" w:rsidRDefault="00F62C25" w:rsidP="00F87BCF">
            <w:pPr>
              <w:jc w:val="left"/>
              <w:rPr>
                <w:b/>
                <w:bCs/>
              </w:rPr>
            </w:pPr>
            <w:r w:rsidRPr="004A0785">
              <w:rPr>
                <w:b/>
                <w:bCs/>
              </w:rPr>
              <w:t xml:space="preserve">Alaeesmärk 1: </w:t>
            </w:r>
            <w:r w:rsidRPr="004A0785">
              <w:rPr>
                <w:b/>
                <w:bCs/>
                <w:szCs w:val="20"/>
              </w:rPr>
              <w:t xml:space="preserve">KRKd on </w:t>
            </w:r>
            <w:r w:rsidR="008F7BF8">
              <w:rPr>
                <w:b/>
                <w:bCs/>
                <w:szCs w:val="20"/>
              </w:rPr>
              <w:t>teadlikud päritoluriiki tagasipöördumisvõimalustest.</w:t>
            </w:r>
            <w:r w:rsidRPr="004A0785">
              <w:rPr>
                <w:b/>
                <w:bCs/>
                <w:szCs w:val="20"/>
              </w:rPr>
              <w:t xml:space="preserve"> </w:t>
            </w:r>
            <w:r w:rsidRPr="004A0785">
              <w:rPr>
                <w:b/>
                <w:bCs/>
              </w:rPr>
              <w:t xml:space="preserve"> </w:t>
            </w:r>
          </w:p>
        </w:tc>
      </w:tr>
      <w:tr w:rsidR="000B5163" w:rsidRPr="00000B8C" w14:paraId="6B8B2845" w14:textId="77777777" w:rsidTr="00F62C25">
        <w:trPr>
          <w:trHeight w:val="1349"/>
        </w:trPr>
        <w:tc>
          <w:tcPr>
            <w:tcW w:w="4673" w:type="dxa"/>
          </w:tcPr>
          <w:p w14:paraId="3587B6C8" w14:textId="180989E9" w:rsidR="000B5163" w:rsidRPr="00000B8C" w:rsidRDefault="00F62C25" w:rsidP="00F87BCF">
            <w:pPr>
              <w:jc w:val="left"/>
            </w:pPr>
            <w:r>
              <w:lastRenderedPageBreak/>
              <w:t xml:space="preserve">Tulemus </w:t>
            </w:r>
            <w:r w:rsidR="00F60C91">
              <w:t>1.</w:t>
            </w:r>
            <w:r>
              <w:t xml:space="preserve">1: migrantidel on parem teadlikkus olemasolevast toest ning teenustest seoses vabatahtliku lahkumisega </w:t>
            </w:r>
            <w:r w:rsidR="00043179">
              <w:t>E</w:t>
            </w:r>
            <w:r>
              <w:t>estist ning reintegratsioonist päritoluriigis</w:t>
            </w:r>
            <w:r w:rsidR="00043179">
              <w:t>.</w:t>
            </w:r>
          </w:p>
        </w:tc>
        <w:tc>
          <w:tcPr>
            <w:tcW w:w="4820" w:type="dxa"/>
          </w:tcPr>
          <w:p w14:paraId="28CD1C25" w14:textId="338EFFDB" w:rsidR="000B5163" w:rsidRDefault="00F62C25" w:rsidP="00F62C25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250 infomaterjali on toodetud ning jagatud suunavatele osapooltele. Koduleht on kaasajastatud</w:t>
            </w:r>
            <w:r w:rsidR="00F60C91">
              <w:t>.</w:t>
            </w:r>
          </w:p>
          <w:p w14:paraId="23288D04" w14:textId="0FFA3214" w:rsidR="00F62C25" w:rsidRDefault="00F62C25" w:rsidP="00F62C25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>250 migranti on nõustatud</w:t>
            </w:r>
            <w:r w:rsidR="00F60C91">
              <w:t>.</w:t>
            </w:r>
          </w:p>
          <w:p w14:paraId="327BE7CE" w14:textId="0C5FE19D" w:rsidR="00F62C25" w:rsidRPr="00000B8C" w:rsidRDefault="00F62C25" w:rsidP="00F62C25">
            <w:pPr>
              <w:pStyle w:val="ListParagraph"/>
              <w:numPr>
                <w:ilvl w:val="0"/>
                <w:numId w:val="10"/>
              </w:numPr>
              <w:jc w:val="left"/>
            </w:pPr>
            <w:r>
              <w:t xml:space="preserve">80% tagasipöördujatest toovad välja, et </w:t>
            </w:r>
            <w:r w:rsidR="00F60C91">
              <w:t>IOMini oli lihtne jõuda ning saadud informatsioon oli piisav.</w:t>
            </w:r>
          </w:p>
        </w:tc>
        <w:tc>
          <w:tcPr>
            <w:tcW w:w="4394" w:type="dxa"/>
          </w:tcPr>
          <w:p w14:paraId="4181BEC3" w14:textId="77777777" w:rsidR="00F62C25" w:rsidRDefault="00F62C25" w:rsidP="00F62C25">
            <w:pPr>
              <w:pStyle w:val="ListParagraph"/>
              <w:numPr>
                <w:ilvl w:val="0"/>
                <w:numId w:val="11"/>
              </w:numPr>
              <w:jc w:val="left"/>
            </w:pPr>
            <w:r>
              <w:t>Välja töötatud infomaterjalid</w:t>
            </w:r>
          </w:p>
          <w:p w14:paraId="356912BE" w14:textId="77777777" w:rsidR="00F62C25" w:rsidRDefault="00F62C25" w:rsidP="00F62C25">
            <w:pPr>
              <w:pStyle w:val="ListParagraph"/>
              <w:numPr>
                <w:ilvl w:val="0"/>
                <w:numId w:val="11"/>
              </w:numPr>
              <w:jc w:val="left"/>
            </w:pPr>
            <w:r>
              <w:t>Nõustamise logi</w:t>
            </w:r>
          </w:p>
          <w:p w14:paraId="0AB3788C" w14:textId="77777777" w:rsidR="00F62C25" w:rsidRDefault="00F62C25" w:rsidP="00F62C25">
            <w:pPr>
              <w:pStyle w:val="ListParagraph"/>
              <w:numPr>
                <w:ilvl w:val="0"/>
                <w:numId w:val="11"/>
              </w:numPr>
              <w:jc w:val="left"/>
            </w:pPr>
            <w:r>
              <w:t>Tagasipöördujate seas läbi viidud lihtküsimustik</w:t>
            </w:r>
          </w:p>
          <w:p w14:paraId="2B106B20" w14:textId="77777777" w:rsidR="00F62C25" w:rsidRDefault="00F62C25" w:rsidP="00F62C25">
            <w:pPr>
              <w:ind w:left="60"/>
              <w:jc w:val="left"/>
            </w:pPr>
          </w:p>
          <w:p w14:paraId="567898CF" w14:textId="6EB7C372" w:rsidR="00F62C25" w:rsidRPr="00000B8C" w:rsidRDefault="00F60C91" w:rsidP="00F62C25">
            <w:pPr>
              <w:ind w:left="60"/>
              <w:jc w:val="left"/>
            </w:pPr>
            <w:r>
              <w:t>Täiendavalt on projekti väljundid ja indikaatorid esitatud p</w:t>
            </w:r>
            <w:r w:rsidR="00F62C25">
              <w:t>rojekti aruandlus</w:t>
            </w:r>
            <w:r>
              <w:t>es</w:t>
            </w:r>
          </w:p>
        </w:tc>
      </w:tr>
      <w:tr w:rsidR="000B5163" w:rsidRPr="00000B8C" w14:paraId="2DE8A2E2" w14:textId="77777777" w:rsidTr="008F7AF4">
        <w:tc>
          <w:tcPr>
            <w:tcW w:w="4673" w:type="dxa"/>
          </w:tcPr>
          <w:p w14:paraId="5494CE8F" w14:textId="49019DAF" w:rsidR="000B5163" w:rsidRPr="00000B8C" w:rsidRDefault="00F60C91" w:rsidP="00F87BCF">
            <w:pPr>
              <w:jc w:val="left"/>
            </w:pPr>
            <w:r>
              <w:t xml:space="preserve">Tulemus 1.2: Migrantidele </w:t>
            </w:r>
            <w:r w:rsidR="00AF3D70">
              <w:t>on reisieelse toega tagatud inimväärikas tagasipöördumine</w:t>
            </w:r>
          </w:p>
        </w:tc>
        <w:tc>
          <w:tcPr>
            <w:tcW w:w="4820" w:type="dxa"/>
          </w:tcPr>
          <w:p w14:paraId="1B0D137E" w14:textId="54732677" w:rsidR="000B5163" w:rsidRDefault="00DF4A9A" w:rsidP="00F60C91">
            <w:pPr>
              <w:pStyle w:val="ListParagraph"/>
              <w:numPr>
                <w:ilvl w:val="0"/>
                <w:numId w:val="12"/>
              </w:numPr>
              <w:jc w:val="left"/>
            </w:pPr>
            <w:r>
              <w:t>8</w:t>
            </w:r>
            <w:r w:rsidR="00DD6046">
              <w:t>0</w:t>
            </w:r>
            <w:r w:rsidR="00F60C91">
              <w:t>% tagasipöördujatest on saanud reisieelset tuge (sh majutus, toit, jms esmavajadused, dokumendid)</w:t>
            </w:r>
          </w:p>
          <w:p w14:paraId="34F9E0A1" w14:textId="60979053" w:rsidR="00F60C91" w:rsidRDefault="00DF4A9A" w:rsidP="00F60C91">
            <w:pPr>
              <w:pStyle w:val="ListParagraph"/>
              <w:numPr>
                <w:ilvl w:val="0"/>
                <w:numId w:val="12"/>
              </w:numPr>
              <w:jc w:val="left"/>
            </w:pPr>
            <w:r>
              <w:t xml:space="preserve">60 </w:t>
            </w:r>
            <w:r w:rsidR="00F60C91">
              <w:t>isiku toetamine COVID19 testi või teis</w:t>
            </w:r>
            <w:r w:rsidR="009C35C8">
              <w:t>te</w:t>
            </w:r>
            <w:r w:rsidR="00F60C91">
              <w:t xml:space="preserve"> ajakohaste vajalike lahenduste kasutamisel</w:t>
            </w:r>
            <w:r w:rsidR="00EA0E2E">
              <w:t>, et vastata COVID19 tulenevatele nõudmistele</w:t>
            </w:r>
          </w:p>
          <w:p w14:paraId="6BC52893" w14:textId="72C44F74" w:rsidR="00F60C91" w:rsidRPr="00000B8C" w:rsidRDefault="00BB2FB5" w:rsidP="00F60C91">
            <w:pPr>
              <w:pStyle w:val="ListParagraph"/>
              <w:numPr>
                <w:ilvl w:val="0"/>
                <w:numId w:val="12"/>
              </w:numPr>
              <w:jc w:val="left"/>
            </w:pPr>
            <w:r>
              <w:t xml:space="preserve">9 </w:t>
            </w:r>
            <w:r w:rsidR="00F60C91">
              <w:t>tagasipöördujale on viidud läbi reisieelne tervisekontroll</w:t>
            </w:r>
          </w:p>
        </w:tc>
        <w:tc>
          <w:tcPr>
            <w:tcW w:w="4394" w:type="dxa"/>
          </w:tcPr>
          <w:p w14:paraId="58CF3D3E" w14:textId="77777777" w:rsidR="000B5163" w:rsidRDefault="00F60C91" w:rsidP="00F60C91">
            <w:pPr>
              <w:pStyle w:val="ListParagraph"/>
              <w:numPr>
                <w:ilvl w:val="0"/>
                <w:numId w:val="13"/>
              </w:numPr>
              <w:jc w:val="left"/>
              <w:rPr>
                <w:bCs/>
              </w:rPr>
            </w:pPr>
            <w:r w:rsidRPr="00F60C91">
              <w:rPr>
                <w:bCs/>
              </w:rPr>
              <w:t>Projekti aruandlus</w:t>
            </w:r>
          </w:p>
          <w:p w14:paraId="31EE18A1" w14:textId="77777777" w:rsidR="00F60C91" w:rsidRDefault="00F60C91" w:rsidP="00F60C91">
            <w:pPr>
              <w:pStyle w:val="ListParagraph"/>
              <w:numPr>
                <w:ilvl w:val="0"/>
                <w:numId w:val="13"/>
              </w:numPr>
              <w:jc w:val="left"/>
              <w:rPr>
                <w:bCs/>
              </w:rPr>
            </w:pPr>
            <w:r>
              <w:rPr>
                <w:bCs/>
              </w:rPr>
              <w:t>Projekti aruandlus</w:t>
            </w:r>
          </w:p>
          <w:p w14:paraId="05B28D70" w14:textId="1ABAF477" w:rsidR="00F60C91" w:rsidRPr="00F60C91" w:rsidRDefault="00F60C91" w:rsidP="00F60C91">
            <w:pPr>
              <w:pStyle w:val="ListParagraph"/>
              <w:numPr>
                <w:ilvl w:val="0"/>
                <w:numId w:val="13"/>
              </w:numPr>
              <w:jc w:val="left"/>
              <w:rPr>
                <w:bCs/>
              </w:rPr>
            </w:pPr>
            <w:r>
              <w:rPr>
                <w:bCs/>
              </w:rPr>
              <w:t>Projekti aruandlus</w:t>
            </w:r>
          </w:p>
        </w:tc>
      </w:tr>
      <w:tr w:rsidR="00F62C25" w:rsidRPr="00000B8C" w14:paraId="1526D5F4" w14:textId="77777777" w:rsidTr="00F87BCF">
        <w:tc>
          <w:tcPr>
            <w:tcW w:w="13887" w:type="dxa"/>
            <w:gridSpan w:val="3"/>
          </w:tcPr>
          <w:p w14:paraId="2E2323F2" w14:textId="16B64842" w:rsidR="00F62C25" w:rsidRPr="004A0785" w:rsidRDefault="00F62C25" w:rsidP="00F62C25">
            <w:pPr>
              <w:rPr>
                <w:b/>
                <w:bCs/>
              </w:rPr>
            </w:pPr>
            <w:r w:rsidRPr="004A0785">
              <w:rPr>
                <w:b/>
                <w:bCs/>
              </w:rPr>
              <w:t xml:space="preserve">Alaeesmärk 2: </w:t>
            </w:r>
            <w:r w:rsidRPr="004A0785">
              <w:rPr>
                <w:b/>
                <w:bCs/>
                <w:szCs w:val="20"/>
              </w:rPr>
              <w:t xml:space="preserve">KRKdel on võimalik pöörduda tagasi oma päritoluriiki humaanselt ja korrapäraselt. </w:t>
            </w:r>
          </w:p>
        </w:tc>
      </w:tr>
      <w:tr w:rsidR="00F62C25" w:rsidRPr="00000B8C" w14:paraId="3FB46BE1" w14:textId="77777777" w:rsidTr="008F7AF4">
        <w:tc>
          <w:tcPr>
            <w:tcW w:w="4673" w:type="dxa"/>
          </w:tcPr>
          <w:p w14:paraId="2DC461A0" w14:textId="46E84883" w:rsidR="00F62C25" w:rsidRPr="00000B8C" w:rsidRDefault="00F60C91" w:rsidP="00F87BCF">
            <w:pPr>
              <w:jc w:val="left"/>
            </w:pPr>
            <w:r>
              <w:t>Tulemus 2.1: KRKde lahkumine on korraldatud</w:t>
            </w:r>
            <w:r w:rsidR="004A0785">
              <w:t xml:space="preserve"> efektiivselt,</w:t>
            </w:r>
            <w:r>
              <w:t xml:space="preserve"> õigeaegselt ning isiku erivajadusi arvestades. </w:t>
            </w:r>
          </w:p>
        </w:tc>
        <w:tc>
          <w:tcPr>
            <w:tcW w:w="4820" w:type="dxa"/>
          </w:tcPr>
          <w:p w14:paraId="368E138E" w14:textId="70290814" w:rsidR="00F62C25" w:rsidRDefault="00AA2323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 xml:space="preserve">150 </w:t>
            </w:r>
            <w:r w:rsidR="00F60C91">
              <w:t>KRKd on toetatud nende tagasipöördumisel päritoluriiki või mõnda kolmandasse riiki, kus neil on elamisõigus</w:t>
            </w:r>
          </w:p>
          <w:p w14:paraId="1F559D88" w14:textId="1FBF2DBA" w:rsidR="00F60C91" w:rsidRDefault="00F60C91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 xml:space="preserve">90% </w:t>
            </w:r>
            <w:r w:rsidR="004A0785">
              <w:t xml:space="preserve">vastanud </w:t>
            </w:r>
            <w:r>
              <w:t>tagasipöördujatest toovad välja, et neil on olnud võimalus pöörduda tagasi õigeaegselt (esimesest nõustamisest kuni lahkumiseni)</w:t>
            </w:r>
          </w:p>
          <w:p w14:paraId="111FCB75" w14:textId="77777777" w:rsidR="004A0785" w:rsidRDefault="004A0785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>90% vastanud tagasipöördujatest toovad välja, et nende tagasipöördumise korraldamisel arvestati nende erivajadustega</w:t>
            </w:r>
          </w:p>
          <w:p w14:paraId="35D05651" w14:textId="77777777" w:rsidR="004A0785" w:rsidRDefault="004A0785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>90% vastanud tagasipöördujatest toovad välja, et VARRE raames oli nende heaoluga arvestatud</w:t>
            </w:r>
          </w:p>
          <w:p w14:paraId="081F6AC6" w14:textId="00CD4B43" w:rsidR="004A0785" w:rsidRDefault="008F784B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lastRenderedPageBreak/>
              <w:t>90</w:t>
            </w:r>
            <w:r w:rsidR="004A0785">
              <w:t>% KRKdest oli tagatud transiidiabi</w:t>
            </w:r>
          </w:p>
          <w:p w14:paraId="61E205F3" w14:textId="5ECCF924" w:rsidR="004A0785" w:rsidRPr="00000B8C" w:rsidRDefault="00161F2D" w:rsidP="00F60C91">
            <w:pPr>
              <w:pStyle w:val="ListParagraph"/>
              <w:numPr>
                <w:ilvl w:val="0"/>
                <w:numId w:val="14"/>
              </w:numPr>
              <w:jc w:val="left"/>
            </w:pPr>
            <w:r>
              <w:t xml:space="preserve">4 </w:t>
            </w:r>
            <w:r w:rsidR="004A0785">
              <w:t xml:space="preserve">eskorti </w:t>
            </w:r>
            <w:r w:rsidR="00591845">
              <w:t xml:space="preserve">on korraldatud </w:t>
            </w:r>
          </w:p>
        </w:tc>
        <w:tc>
          <w:tcPr>
            <w:tcW w:w="4394" w:type="dxa"/>
          </w:tcPr>
          <w:p w14:paraId="67DB1134" w14:textId="5A2FD4F3" w:rsidR="00F62C25" w:rsidRDefault="00F60C91" w:rsidP="00F60C91">
            <w:pPr>
              <w:pStyle w:val="ListParagraph"/>
              <w:numPr>
                <w:ilvl w:val="0"/>
                <w:numId w:val="15"/>
              </w:numPr>
              <w:jc w:val="left"/>
            </w:pPr>
            <w:r>
              <w:lastRenderedPageBreak/>
              <w:t>IOM vastavad andmebaasid</w:t>
            </w:r>
          </w:p>
          <w:p w14:paraId="61F052EF" w14:textId="77777777" w:rsidR="004A0785" w:rsidRPr="004A0785" w:rsidRDefault="004A0785" w:rsidP="004A0785">
            <w:pPr>
              <w:pStyle w:val="ListParagraph"/>
              <w:numPr>
                <w:ilvl w:val="0"/>
                <w:numId w:val="15"/>
              </w:numPr>
            </w:pPr>
            <w:r w:rsidRPr="004A0785">
              <w:t>Tagasipöördujate seas läbi viidud lihtküsimustik</w:t>
            </w:r>
          </w:p>
          <w:p w14:paraId="3F6839C7" w14:textId="77777777" w:rsidR="004A0785" w:rsidRPr="004A0785" w:rsidRDefault="004A0785" w:rsidP="004A0785">
            <w:pPr>
              <w:pStyle w:val="ListParagraph"/>
              <w:numPr>
                <w:ilvl w:val="0"/>
                <w:numId w:val="15"/>
              </w:numPr>
            </w:pPr>
            <w:r w:rsidRPr="004A0785">
              <w:t>Tagasipöördujate seas läbi viidud lihtküsimustik</w:t>
            </w:r>
          </w:p>
          <w:p w14:paraId="7ABBD26D" w14:textId="77777777" w:rsidR="004A0785" w:rsidRPr="004A0785" w:rsidRDefault="004A0785" w:rsidP="004A0785">
            <w:pPr>
              <w:pStyle w:val="ListParagraph"/>
              <w:numPr>
                <w:ilvl w:val="0"/>
                <w:numId w:val="15"/>
              </w:numPr>
            </w:pPr>
            <w:r w:rsidRPr="004A0785">
              <w:t>Tagasipöördujate seas läbi viidud lihtküsimustik</w:t>
            </w:r>
          </w:p>
          <w:p w14:paraId="34238976" w14:textId="77777777" w:rsidR="00F60C91" w:rsidRDefault="004A0785" w:rsidP="00F60C91">
            <w:pPr>
              <w:pStyle w:val="ListParagraph"/>
              <w:numPr>
                <w:ilvl w:val="0"/>
                <w:numId w:val="15"/>
              </w:numPr>
              <w:jc w:val="left"/>
            </w:pPr>
            <w:r>
              <w:t>Projekti dokumendid/IOM vastavad andmebaasid</w:t>
            </w:r>
          </w:p>
          <w:p w14:paraId="5A7C35F2" w14:textId="77777777" w:rsidR="004A0785" w:rsidRDefault="004A0785" w:rsidP="00F60C91">
            <w:pPr>
              <w:pStyle w:val="ListParagraph"/>
              <w:numPr>
                <w:ilvl w:val="0"/>
                <w:numId w:val="15"/>
              </w:numPr>
              <w:jc w:val="left"/>
            </w:pPr>
            <w:r>
              <w:t>Projekti dokumendid/aruandlus</w:t>
            </w:r>
          </w:p>
          <w:p w14:paraId="072DCEC0" w14:textId="77777777" w:rsidR="004A0785" w:rsidRDefault="004A0785" w:rsidP="004A0785">
            <w:pPr>
              <w:jc w:val="left"/>
            </w:pPr>
          </w:p>
          <w:p w14:paraId="370B186A" w14:textId="03614065" w:rsidR="004A0785" w:rsidRPr="00000B8C" w:rsidRDefault="004A0785" w:rsidP="004A0785">
            <w:pPr>
              <w:jc w:val="left"/>
            </w:pPr>
            <w:r>
              <w:t>Täiendavalt on projekti väljundid ja indikaatorid esitatud projekti aruandluses</w:t>
            </w:r>
          </w:p>
        </w:tc>
      </w:tr>
      <w:tr w:rsidR="00F62C25" w:rsidRPr="00000B8C" w14:paraId="4043709D" w14:textId="77777777" w:rsidTr="00F87BCF">
        <w:tc>
          <w:tcPr>
            <w:tcW w:w="13887" w:type="dxa"/>
            <w:gridSpan w:val="3"/>
          </w:tcPr>
          <w:p w14:paraId="12862B9A" w14:textId="09003EBD" w:rsidR="00F62C25" w:rsidRPr="004A0785" w:rsidRDefault="00F62C25" w:rsidP="00F87BCF">
            <w:pPr>
              <w:jc w:val="left"/>
              <w:rPr>
                <w:b/>
                <w:bCs/>
              </w:rPr>
            </w:pPr>
            <w:r w:rsidRPr="004A0785">
              <w:rPr>
                <w:b/>
                <w:bCs/>
              </w:rPr>
              <w:t xml:space="preserve">Alaeesmärk 3: KRKd on toetatud nende </w:t>
            </w:r>
            <w:r w:rsidR="004B18F8">
              <w:rPr>
                <w:b/>
                <w:bCs/>
              </w:rPr>
              <w:t>reintegreerumisel</w:t>
            </w:r>
            <w:r w:rsidR="004B18F8" w:rsidRPr="004A0785">
              <w:rPr>
                <w:b/>
                <w:bCs/>
              </w:rPr>
              <w:t xml:space="preserve"> </w:t>
            </w:r>
            <w:r w:rsidRPr="004A0785">
              <w:rPr>
                <w:b/>
                <w:bCs/>
              </w:rPr>
              <w:t>pärast tagasipöördumist.</w:t>
            </w:r>
          </w:p>
        </w:tc>
      </w:tr>
      <w:tr w:rsidR="00F62C25" w:rsidRPr="00000B8C" w14:paraId="7D724A86" w14:textId="77777777" w:rsidTr="008F7AF4">
        <w:tc>
          <w:tcPr>
            <w:tcW w:w="4673" w:type="dxa"/>
          </w:tcPr>
          <w:p w14:paraId="49701352" w14:textId="16A05296" w:rsidR="00F62C25" w:rsidRPr="00000B8C" w:rsidRDefault="0066094D" w:rsidP="00F87BCF">
            <w:pPr>
              <w:jc w:val="left"/>
            </w:pPr>
            <w:r>
              <w:t>Tulemus 3.1: tagasipöördunutele on tagatud reintegratsioonituge efektiivselt ning õigeaegselt</w:t>
            </w:r>
          </w:p>
        </w:tc>
        <w:tc>
          <w:tcPr>
            <w:tcW w:w="4820" w:type="dxa"/>
          </w:tcPr>
          <w:p w14:paraId="3B8D0094" w14:textId="787ED5EF" w:rsidR="00F62C25" w:rsidRDefault="00125129" w:rsidP="0066094D">
            <w:pPr>
              <w:pStyle w:val="ListParagraph"/>
              <w:numPr>
                <w:ilvl w:val="0"/>
                <w:numId w:val="16"/>
              </w:numPr>
              <w:jc w:val="left"/>
            </w:pPr>
            <w:r>
              <w:t xml:space="preserve">75 </w:t>
            </w:r>
            <w:r w:rsidR="0066094D">
              <w:t>tagasipöördujat on saanud reintegratsiooni alast nõustamist</w:t>
            </w:r>
          </w:p>
          <w:p w14:paraId="12687383" w14:textId="3188ABFA" w:rsidR="0066094D" w:rsidRDefault="00DF4A9A" w:rsidP="0066094D">
            <w:pPr>
              <w:pStyle w:val="ListParagraph"/>
              <w:numPr>
                <w:ilvl w:val="0"/>
                <w:numId w:val="16"/>
              </w:numPr>
              <w:jc w:val="left"/>
            </w:pPr>
            <w:r>
              <w:t>35</w:t>
            </w:r>
            <w:r w:rsidR="009B5B9C">
              <w:t xml:space="preserve"> </w:t>
            </w:r>
            <w:r w:rsidR="0066094D">
              <w:t xml:space="preserve">tagasipöördujat on saanud reintgeratsiooni tuge. </w:t>
            </w:r>
          </w:p>
          <w:p w14:paraId="29F14F0A" w14:textId="6210E608" w:rsidR="0066094D" w:rsidRDefault="005F07C8" w:rsidP="0066094D">
            <w:pPr>
              <w:pStyle w:val="ListParagraph"/>
              <w:numPr>
                <w:ilvl w:val="0"/>
                <w:numId w:val="16"/>
              </w:numPr>
              <w:jc w:val="left"/>
            </w:pPr>
            <w:r>
              <w:t xml:space="preserve">3 </w:t>
            </w:r>
            <w:r w:rsidR="0066094D">
              <w:t>tagasipöördujat on saanud reisijärgset tervisehoiuteenust</w:t>
            </w:r>
          </w:p>
          <w:p w14:paraId="6BA203A8" w14:textId="3D55BC63" w:rsidR="0066094D" w:rsidRPr="00000B8C" w:rsidRDefault="005F07C8" w:rsidP="0066094D">
            <w:pPr>
              <w:pStyle w:val="ListParagraph"/>
              <w:numPr>
                <w:ilvl w:val="0"/>
                <w:numId w:val="16"/>
              </w:numPr>
              <w:jc w:val="left"/>
            </w:pPr>
            <w:r>
              <w:t xml:space="preserve">7 </w:t>
            </w:r>
            <w:r w:rsidR="0066094D">
              <w:t>tagasipöördujat on saanud elukoha tuge</w:t>
            </w:r>
          </w:p>
        </w:tc>
        <w:tc>
          <w:tcPr>
            <w:tcW w:w="4394" w:type="dxa"/>
          </w:tcPr>
          <w:p w14:paraId="41734030" w14:textId="1BC4DC1F" w:rsidR="00F62C25" w:rsidRPr="00000B8C" w:rsidRDefault="0066094D" w:rsidP="0066094D">
            <w:pPr>
              <w:jc w:val="left"/>
            </w:pPr>
            <w:r>
              <w:t>Projekti dokumentatsioon ning aruandlus</w:t>
            </w:r>
          </w:p>
        </w:tc>
      </w:tr>
    </w:tbl>
    <w:p w14:paraId="0DEABFB8" w14:textId="04A4DD2A" w:rsidR="000B5163" w:rsidRDefault="000B5163" w:rsidP="000B5163">
      <w:pPr>
        <w:rPr>
          <w:b/>
          <w:bCs/>
          <w:szCs w:val="22"/>
        </w:rPr>
      </w:pPr>
    </w:p>
    <w:p w14:paraId="43C548DC" w14:textId="3AE5D1F2" w:rsidR="00531EBB" w:rsidRDefault="00531EBB" w:rsidP="000B5163">
      <w:pPr>
        <w:rPr>
          <w:b/>
          <w:bCs/>
          <w:szCs w:val="22"/>
        </w:rPr>
      </w:pPr>
    </w:p>
    <w:p w14:paraId="7B22110D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7B22110E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sectPr w:rsidR="001A4260" w:rsidSect="008F7AF4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B0A11" w14:textId="77777777" w:rsidR="00F8019D" w:rsidRDefault="00F8019D" w:rsidP="00DF44DF">
      <w:r>
        <w:separator/>
      </w:r>
    </w:p>
  </w:endnote>
  <w:endnote w:type="continuationSeparator" w:id="0">
    <w:p w14:paraId="056EE416" w14:textId="77777777" w:rsidR="00F8019D" w:rsidRDefault="00F8019D" w:rsidP="00DF44DF">
      <w:r>
        <w:continuationSeparator/>
      </w:r>
    </w:p>
  </w:endnote>
  <w:endnote w:type="continuationNotice" w:id="1">
    <w:p w14:paraId="0F867BBE" w14:textId="77777777" w:rsidR="00F8019D" w:rsidRDefault="00F801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0067386"/>
      <w:docPartObj>
        <w:docPartGallery w:val="Page Numbers (Bottom of Page)"/>
        <w:docPartUnique/>
      </w:docPartObj>
    </w:sdtPr>
    <w:sdtEndPr/>
    <w:sdtContent>
      <w:p w14:paraId="7B0ECB8C" w14:textId="6EBB011D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D87">
          <w:rPr>
            <w:noProof/>
          </w:rPr>
          <w:t>6</w:t>
        </w:r>
        <w:r>
          <w:fldChar w:fldCharType="end"/>
        </w:r>
      </w:p>
    </w:sdtContent>
  </w:sdt>
  <w:p w14:paraId="36C86CF5" w14:textId="77777777" w:rsidR="008F7AF4" w:rsidRDefault="008F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4088817"/>
      <w:docPartObj>
        <w:docPartGallery w:val="Page Numbers (Bottom of Page)"/>
        <w:docPartUnique/>
      </w:docPartObj>
    </w:sdtPr>
    <w:sdtEndPr/>
    <w:sdtContent>
      <w:p w14:paraId="5F5B5166" w14:textId="0B51D132" w:rsidR="008F7AF4" w:rsidRDefault="008F7AF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D87">
          <w:rPr>
            <w:noProof/>
          </w:rPr>
          <w:t>1</w:t>
        </w:r>
        <w:r>
          <w:fldChar w:fldCharType="end"/>
        </w:r>
      </w:p>
    </w:sdtContent>
  </w:sdt>
  <w:p w14:paraId="3D437138" w14:textId="77777777" w:rsidR="008F7AF4" w:rsidRDefault="008F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3C1DE" w14:textId="77777777" w:rsidR="00F8019D" w:rsidRDefault="00F8019D" w:rsidP="00DF44DF">
      <w:r>
        <w:separator/>
      </w:r>
    </w:p>
  </w:footnote>
  <w:footnote w:type="continuationSeparator" w:id="0">
    <w:p w14:paraId="551CBDE6" w14:textId="77777777" w:rsidR="00F8019D" w:rsidRDefault="00F8019D" w:rsidP="00DF44DF">
      <w:r>
        <w:continuationSeparator/>
      </w:r>
    </w:p>
  </w:footnote>
  <w:footnote w:type="continuationNotice" w:id="1">
    <w:p w14:paraId="1237862A" w14:textId="77777777" w:rsidR="00F8019D" w:rsidRDefault="00F801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1114" w14:textId="77777777" w:rsidR="00110BCA" w:rsidRDefault="00110BCA" w:rsidP="00110BCA">
    <w:pPr>
      <w:pStyle w:val="Jalus1"/>
      <w:jc w:val="center"/>
    </w:pPr>
  </w:p>
  <w:p w14:paraId="7B221115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60BB9"/>
    <w:multiLevelType w:val="hybridMultilevel"/>
    <w:tmpl w:val="E6E0AE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628"/>
    <w:multiLevelType w:val="hybridMultilevel"/>
    <w:tmpl w:val="ABE04338"/>
    <w:lvl w:ilvl="0" w:tplc="8C60DA7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4ED7DBE"/>
    <w:multiLevelType w:val="hybridMultilevel"/>
    <w:tmpl w:val="3B6C1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272B3"/>
    <w:multiLevelType w:val="hybridMultilevel"/>
    <w:tmpl w:val="27FC71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94DBC"/>
    <w:multiLevelType w:val="hybridMultilevel"/>
    <w:tmpl w:val="579EB9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F5009"/>
    <w:multiLevelType w:val="hybridMultilevel"/>
    <w:tmpl w:val="ABE04338"/>
    <w:lvl w:ilvl="0" w:tplc="8C60DA7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F2D06F4"/>
    <w:multiLevelType w:val="hybridMultilevel"/>
    <w:tmpl w:val="FD006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310F"/>
    <w:multiLevelType w:val="hybridMultilevel"/>
    <w:tmpl w:val="0F0CA8A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A4740"/>
    <w:multiLevelType w:val="hybridMultilevel"/>
    <w:tmpl w:val="33464B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53F30"/>
    <w:multiLevelType w:val="hybridMultilevel"/>
    <w:tmpl w:val="B2364B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B0D92"/>
    <w:multiLevelType w:val="hybridMultilevel"/>
    <w:tmpl w:val="9EAE2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691C85"/>
    <w:multiLevelType w:val="hybridMultilevel"/>
    <w:tmpl w:val="F09AEA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733D4"/>
    <w:multiLevelType w:val="hybridMultilevel"/>
    <w:tmpl w:val="1B888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E03324"/>
    <w:multiLevelType w:val="hybridMultilevel"/>
    <w:tmpl w:val="149052D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553A0"/>
    <w:multiLevelType w:val="hybridMultilevel"/>
    <w:tmpl w:val="BDF25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64BC5"/>
    <w:multiLevelType w:val="hybridMultilevel"/>
    <w:tmpl w:val="87FC38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323551">
    <w:abstractNumId w:val="10"/>
  </w:num>
  <w:num w:numId="2" w16cid:durableId="521895863">
    <w:abstractNumId w:val="9"/>
  </w:num>
  <w:num w:numId="3" w16cid:durableId="383139170">
    <w:abstractNumId w:val="2"/>
  </w:num>
  <w:num w:numId="4" w16cid:durableId="629238884">
    <w:abstractNumId w:val="3"/>
  </w:num>
  <w:num w:numId="5" w16cid:durableId="1665090074">
    <w:abstractNumId w:val="6"/>
  </w:num>
  <w:num w:numId="6" w16cid:durableId="428353595">
    <w:abstractNumId w:val="15"/>
  </w:num>
  <w:num w:numId="7" w16cid:durableId="517159190">
    <w:abstractNumId w:val="13"/>
  </w:num>
  <w:num w:numId="8" w16cid:durableId="149177985">
    <w:abstractNumId w:val="11"/>
  </w:num>
  <w:num w:numId="9" w16cid:durableId="1183007698">
    <w:abstractNumId w:val="8"/>
  </w:num>
  <w:num w:numId="10" w16cid:durableId="2094931250">
    <w:abstractNumId w:val="1"/>
  </w:num>
  <w:num w:numId="11" w16cid:durableId="114106063">
    <w:abstractNumId w:val="5"/>
  </w:num>
  <w:num w:numId="12" w16cid:durableId="1229416974">
    <w:abstractNumId w:val="0"/>
  </w:num>
  <w:num w:numId="13" w16cid:durableId="1968734133">
    <w:abstractNumId w:val="14"/>
  </w:num>
  <w:num w:numId="14" w16cid:durableId="1582719541">
    <w:abstractNumId w:val="12"/>
  </w:num>
  <w:num w:numId="15" w16cid:durableId="814833316">
    <w:abstractNumId w:val="16"/>
  </w:num>
  <w:num w:numId="16" w16cid:durableId="1454862679">
    <w:abstractNumId w:val="7"/>
  </w:num>
  <w:num w:numId="17" w16cid:durableId="152963902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SLIS Martin">
    <w15:presenceInfo w15:providerId="AD" w15:userId="S::mdislis@iom.int::24b20705-78de-4cfb-beda-8565beae668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916"/>
    <w:rsid w:val="00001268"/>
    <w:rsid w:val="00017C88"/>
    <w:rsid w:val="00043179"/>
    <w:rsid w:val="0004665A"/>
    <w:rsid w:val="00060947"/>
    <w:rsid w:val="00073127"/>
    <w:rsid w:val="000913FC"/>
    <w:rsid w:val="000B5163"/>
    <w:rsid w:val="000E4F8D"/>
    <w:rsid w:val="00110BCA"/>
    <w:rsid w:val="00124999"/>
    <w:rsid w:val="00125129"/>
    <w:rsid w:val="00152488"/>
    <w:rsid w:val="00161F2D"/>
    <w:rsid w:val="00162843"/>
    <w:rsid w:val="0016377F"/>
    <w:rsid w:val="00182F75"/>
    <w:rsid w:val="00194ACF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00909"/>
    <w:rsid w:val="00332B87"/>
    <w:rsid w:val="00354059"/>
    <w:rsid w:val="003631DD"/>
    <w:rsid w:val="00394DCB"/>
    <w:rsid w:val="003A0707"/>
    <w:rsid w:val="003B2A9C"/>
    <w:rsid w:val="003D76F1"/>
    <w:rsid w:val="003E217E"/>
    <w:rsid w:val="003F02C3"/>
    <w:rsid w:val="003F3FBC"/>
    <w:rsid w:val="003F6697"/>
    <w:rsid w:val="004110BE"/>
    <w:rsid w:val="00422A99"/>
    <w:rsid w:val="004347CE"/>
    <w:rsid w:val="00435A13"/>
    <w:rsid w:val="0044084D"/>
    <w:rsid w:val="004577B1"/>
    <w:rsid w:val="00463C51"/>
    <w:rsid w:val="004A0785"/>
    <w:rsid w:val="004A3512"/>
    <w:rsid w:val="004B18F8"/>
    <w:rsid w:val="004C1391"/>
    <w:rsid w:val="004F03E7"/>
    <w:rsid w:val="0050252A"/>
    <w:rsid w:val="00531EBB"/>
    <w:rsid w:val="00546204"/>
    <w:rsid w:val="00551E24"/>
    <w:rsid w:val="005552DA"/>
    <w:rsid w:val="00557534"/>
    <w:rsid w:val="00560A92"/>
    <w:rsid w:val="0056160C"/>
    <w:rsid w:val="0056420F"/>
    <w:rsid w:val="00564569"/>
    <w:rsid w:val="00566D45"/>
    <w:rsid w:val="00576325"/>
    <w:rsid w:val="00581916"/>
    <w:rsid w:val="00591845"/>
    <w:rsid w:val="005927C1"/>
    <w:rsid w:val="005A048B"/>
    <w:rsid w:val="005A6E4A"/>
    <w:rsid w:val="005B354F"/>
    <w:rsid w:val="005B5CE1"/>
    <w:rsid w:val="005B7641"/>
    <w:rsid w:val="005C246B"/>
    <w:rsid w:val="005E3AED"/>
    <w:rsid w:val="005E45BB"/>
    <w:rsid w:val="005F07C8"/>
    <w:rsid w:val="005F3D87"/>
    <w:rsid w:val="005F6B78"/>
    <w:rsid w:val="00602834"/>
    <w:rsid w:val="006245E0"/>
    <w:rsid w:val="0066094D"/>
    <w:rsid w:val="00680609"/>
    <w:rsid w:val="006A4256"/>
    <w:rsid w:val="006B2065"/>
    <w:rsid w:val="006B34D2"/>
    <w:rsid w:val="006E16BD"/>
    <w:rsid w:val="006F3BB9"/>
    <w:rsid w:val="006F72D7"/>
    <w:rsid w:val="007056E1"/>
    <w:rsid w:val="0070684C"/>
    <w:rsid w:val="00713327"/>
    <w:rsid w:val="0075695A"/>
    <w:rsid w:val="0076054B"/>
    <w:rsid w:val="00777715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63801"/>
    <w:rsid w:val="0087281B"/>
    <w:rsid w:val="00883C30"/>
    <w:rsid w:val="008919F2"/>
    <w:rsid w:val="0089276C"/>
    <w:rsid w:val="008D4634"/>
    <w:rsid w:val="008E59FC"/>
    <w:rsid w:val="008F0B50"/>
    <w:rsid w:val="008F784B"/>
    <w:rsid w:val="008F7AF4"/>
    <w:rsid w:val="008F7BF8"/>
    <w:rsid w:val="0091786B"/>
    <w:rsid w:val="009254C4"/>
    <w:rsid w:val="00932CDE"/>
    <w:rsid w:val="009370A4"/>
    <w:rsid w:val="009709A8"/>
    <w:rsid w:val="00976F7E"/>
    <w:rsid w:val="009B5B9C"/>
    <w:rsid w:val="009C35C8"/>
    <w:rsid w:val="009E7F4A"/>
    <w:rsid w:val="00A10E66"/>
    <w:rsid w:val="00A1244E"/>
    <w:rsid w:val="00A14D83"/>
    <w:rsid w:val="00AA2323"/>
    <w:rsid w:val="00AD2EA7"/>
    <w:rsid w:val="00AE7DDE"/>
    <w:rsid w:val="00AF3D70"/>
    <w:rsid w:val="00B12336"/>
    <w:rsid w:val="00B3097A"/>
    <w:rsid w:val="00B343F5"/>
    <w:rsid w:val="00B81632"/>
    <w:rsid w:val="00BB1CF0"/>
    <w:rsid w:val="00BB2FB5"/>
    <w:rsid w:val="00BC1A62"/>
    <w:rsid w:val="00BD078E"/>
    <w:rsid w:val="00BD3CCF"/>
    <w:rsid w:val="00BD7DEF"/>
    <w:rsid w:val="00BF3F3D"/>
    <w:rsid w:val="00BF4D7C"/>
    <w:rsid w:val="00C110FE"/>
    <w:rsid w:val="00C119D6"/>
    <w:rsid w:val="00C24F66"/>
    <w:rsid w:val="00C27B07"/>
    <w:rsid w:val="00C41FC5"/>
    <w:rsid w:val="00C61F95"/>
    <w:rsid w:val="00C67FAE"/>
    <w:rsid w:val="00C83346"/>
    <w:rsid w:val="00C90E39"/>
    <w:rsid w:val="00CA13B8"/>
    <w:rsid w:val="00CA583B"/>
    <w:rsid w:val="00CA5F0B"/>
    <w:rsid w:val="00CD3A9E"/>
    <w:rsid w:val="00CD3C41"/>
    <w:rsid w:val="00CD3E8C"/>
    <w:rsid w:val="00CF2B77"/>
    <w:rsid w:val="00CF4303"/>
    <w:rsid w:val="00D05B31"/>
    <w:rsid w:val="00D34967"/>
    <w:rsid w:val="00D40650"/>
    <w:rsid w:val="00D559F8"/>
    <w:rsid w:val="00D7730E"/>
    <w:rsid w:val="00D8202D"/>
    <w:rsid w:val="00D82747"/>
    <w:rsid w:val="00D90FAE"/>
    <w:rsid w:val="00D93678"/>
    <w:rsid w:val="00DB573E"/>
    <w:rsid w:val="00DD0C08"/>
    <w:rsid w:val="00DD6046"/>
    <w:rsid w:val="00DF44DF"/>
    <w:rsid w:val="00DF4A9A"/>
    <w:rsid w:val="00E023F6"/>
    <w:rsid w:val="00E03DBB"/>
    <w:rsid w:val="00E57021"/>
    <w:rsid w:val="00E576CA"/>
    <w:rsid w:val="00E6194D"/>
    <w:rsid w:val="00EA0E2E"/>
    <w:rsid w:val="00EE4FCE"/>
    <w:rsid w:val="00EF1966"/>
    <w:rsid w:val="00F122D1"/>
    <w:rsid w:val="00F25A4E"/>
    <w:rsid w:val="00F40DC2"/>
    <w:rsid w:val="00F60C91"/>
    <w:rsid w:val="00F62C25"/>
    <w:rsid w:val="00F67214"/>
    <w:rsid w:val="00F76C17"/>
    <w:rsid w:val="00F8019D"/>
    <w:rsid w:val="00F87BCF"/>
    <w:rsid w:val="00F9645B"/>
    <w:rsid w:val="00FE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B2210FB"/>
  <w15:docId w15:val="{EAB33193-94DF-4CF6-950E-3B9469C4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0B5163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B5163"/>
    <w:rPr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728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81B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81B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81B"/>
    <w:rPr>
      <w:rFonts w:eastAsia="SimSun" w:cs="Mangal"/>
      <w:b/>
      <w:bCs/>
      <w:kern w:val="1"/>
      <w:szCs w:val="18"/>
      <w:lang w:eastAsia="zh-CN" w:bidi="hi-IN"/>
    </w:rPr>
  </w:style>
  <w:style w:type="paragraph" w:styleId="Revision">
    <w:name w:val="Revision"/>
    <w:hidden/>
    <w:uiPriority w:val="99"/>
    <w:semiHidden/>
    <w:rsid w:val="00F76C17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789bd2d-e97f-4da4-8de5-bda01a5f26d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67EA71163BC9419AA9C0C75979DA29" ma:contentTypeVersion="12" ma:contentTypeDescription="Create a new document." ma:contentTypeScope="" ma:versionID="08b8ecc61ef498109e68cf88c94dc42c">
  <xsd:schema xmlns:xsd="http://www.w3.org/2001/XMLSchema" xmlns:xs="http://www.w3.org/2001/XMLSchema" xmlns:p="http://schemas.microsoft.com/office/2006/metadata/properties" xmlns:ns3="a789bd2d-e97f-4da4-8de5-bda01a5f26d2" xmlns:ns4="ff5fa0c8-0ac8-4c9b-ad75-0378589f6d10" targetNamespace="http://schemas.microsoft.com/office/2006/metadata/properties" ma:root="true" ma:fieldsID="3efac3ca67cfee54b7c46b9522149304" ns3:_="" ns4:_="">
    <xsd:import namespace="a789bd2d-e97f-4da4-8de5-bda01a5f26d2"/>
    <xsd:import namespace="ff5fa0c8-0ac8-4c9b-ad75-0378589f6d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9bd2d-e97f-4da4-8de5-bda01a5f2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fa0c8-0ac8-4c9b-ad75-0378589f6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A04B47-F38E-42B3-B5E1-8648045E36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362CFC-7C28-4864-86B0-DA55C3A7A387}">
  <ds:schemaRefs>
    <ds:schemaRef ds:uri="ff5fa0c8-0ac8-4c9b-ad75-0378589f6d10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a789bd2d-e97f-4da4-8de5-bda01a5f26d2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0BD5A6C-17CC-4048-BE5A-54DF733ED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9bd2d-e97f-4da4-8de5-bda01a5f26d2"/>
    <ds:schemaRef ds:uri="ff5fa0c8-0ac8-4c9b-ad75-0378589f6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</Template>
  <TotalTime>6</TotalTime>
  <Pages>7</Pages>
  <Words>1316</Words>
  <Characters>7503</Characters>
  <Application>Microsoft Office Word</Application>
  <DocSecurity>4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Liivi Leomar</dc:creator>
  <cp:keywords/>
  <cp:lastModifiedBy>DISLIS Martin</cp:lastModifiedBy>
  <cp:revision>2</cp:revision>
  <cp:lastPrinted>2020-12-29T01:19:00Z</cp:lastPrinted>
  <dcterms:created xsi:type="dcterms:W3CDTF">2023-11-13T15:06:00Z</dcterms:created>
  <dcterms:modified xsi:type="dcterms:W3CDTF">2023-11-13T15:06:00Z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0x0101004667EA71163BC9419AA9C0C75979DA29</vt:lpwstr>
  </property>
  <property fmtid="{D5CDD505-2E9C-101B-9397-08002B2CF9AE}" pid="19" name="MSIP_Label_2059aa38-f392-4105-be92-628035578272_Enabled">
    <vt:lpwstr>true</vt:lpwstr>
  </property>
  <property fmtid="{D5CDD505-2E9C-101B-9397-08002B2CF9AE}" pid="20" name="MSIP_Label_2059aa38-f392-4105-be92-628035578272_SetDate">
    <vt:lpwstr>2020-12-28T12:14:58Z</vt:lpwstr>
  </property>
  <property fmtid="{D5CDD505-2E9C-101B-9397-08002B2CF9AE}" pid="21" name="MSIP_Label_2059aa38-f392-4105-be92-628035578272_Method">
    <vt:lpwstr>Standard</vt:lpwstr>
  </property>
  <property fmtid="{D5CDD505-2E9C-101B-9397-08002B2CF9AE}" pid="22" name="MSIP_Label_2059aa38-f392-4105-be92-628035578272_Name">
    <vt:lpwstr>IOMLb0020IN123173</vt:lpwstr>
  </property>
  <property fmtid="{D5CDD505-2E9C-101B-9397-08002B2CF9AE}" pid="23" name="MSIP_Label_2059aa38-f392-4105-be92-628035578272_SiteId">
    <vt:lpwstr>1588262d-23fb-43b4-bd6e-bce49c8e6186</vt:lpwstr>
  </property>
  <property fmtid="{D5CDD505-2E9C-101B-9397-08002B2CF9AE}" pid="24" name="MSIP_Label_2059aa38-f392-4105-be92-628035578272_ActionId">
    <vt:lpwstr>8f9a0a44-e8da-42ff-96d3-f6570b5d58ff</vt:lpwstr>
  </property>
  <property fmtid="{D5CDD505-2E9C-101B-9397-08002B2CF9AE}" pid="25" name="MSIP_Label_2059aa38-f392-4105-be92-628035578272_ContentBits">
    <vt:lpwstr>0</vt:lpwstr>
  </property>
</Properties>
</file>